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90" w:type="dxa"/>
        <w:tblInd w:w="-612" w:type="dxa"/>
        <w:tblLayout w:type="fixed"/>
        <w:tblLook w:val="04A0" w:firstRow="1" w:lastRow="0" w:firstColumn="1" w:lastColumn="0" w:noHBand="0" w:noVBand="1"/>
      </w:tblPr>
      <w:tblGrid>
        <w:gridCol w:w="1327"/>
        <w:gridCol w:w="1947"/>
        <w:gridCol w:w="2734"/>
        <w:gridCol w:w="4198"/>
        <w:gridCol w:w="4284"/>
      </w:tblGrid>
      <w:tr w:rsidR="00C3244F" w:rsidRPr="00640C24" w14:paraId="49260577" w14:textId="77777777" w:rsidTr="00C3244F">
        <w:trPr>
          <w:trHeight w:val="530"/>
        </w:trPr>
        <w:tc>
          <w:tcPr>
            <w:tcW w:w="14490" w:type="dxa"/>
            <w:gridSpan w:val="5"/>
            <w:shd w:val="clear" w:color="auto" w:fill="A6A6A6" w:themeFill="background1" w:themeFillShade="A6"/>
            <w:vAlign w:val="center"/>
          </w:tcPr>
          <w:p w14:paraId="442B3892" w14:textId="77777777" w:rsidR="00C3244F" w:rsidRPr="00640C24" w:rsidRDefault="00C3244F" w:rsidP="008217CE">
            <w:pPr>
              <w:jc w:val="center"/>
              <w:rPr>
                <w:b/>
              </w:rPr>
            </w:pPr>
            <w:r>
              <w:rPr>
                <w:b/>
              </w:rPr>
              <w:t>RSP19 Comment Form</w:t>
            </w:r>
          </w:p>
        </w:tc>
      </w:tr>
      <w:tr w:rsidR="00C3244F" w:rsidRPr="00640C24" w14:paraId="4B4454A5" w14:textId="77777777" w:rsidTr="00C3244F">
        <w:trPr>
          <w:trHeight w:val="530"/>
        </w:trPr>
        <w:tc>
          <w:tcPr>
            <w:tcW w:w="1327" w:type="dxa"/>
            <w:shd w:val="clear" w:color="auto" w:fill="A6A6A6" w:themeFill="background1" w:themeFillShade="A6"/>
            <w:vAlign w:val="center"/>
          </w:tcPr>
          <w:p w14:paraId="52AC8A8F" w14:textId="77777777" w:rsidR="00C3244F" w:rsidRPr="00640C24" w:rsidRDefault="00C3244F" w:rsidP="008217CE">
            <w:pPr>
              <w:jc w:val="center"/>
              <w:rPr>
                <w:b/>
              </w:rPr>
            </w:pPr>
            <w:r w:rsidRPr="00640C24">
              <w:rPr>
                <w:b/>
              </w:rPr>
              <w:t>Page Number</w:t>
            </w:r>
          </w:p>
        </w:tc>
        <w:tc>
          <w:tcPr>
            <w:tcW w:w="1947" w:type="dxa"/>
            <w:shd w:val="clear" w:color="auto" w:fill="A6A6A6" w:themeFill="background1" w:themeFillShade="A6"/>
            <w:vAlign w:val="center"/>
          </w:tcPr>
          <w:p w14:paraId="404C721B" w14:textId="77777777" w:rsidR="00C3244F" w:rsidRPr="00640C24" w:rsidRDefault="00C3244F" w:rsidP="008217CE">
            <w:pPr>
              <w:jc w:val="center"/>
              <w:rPr>
                <w:b/>
              </w:rPr>
            </w:pPr>
            <w:proofErr w:type="spellStart"/>
            <w:r w:rsidRPr="00640C24">
              <w:rPr>
                <w:b/>
              </w:rPr>
              <w:t>RSP</w:t>
            </w:r>
            <w:proofErr w:type="spellEnd"/>
            <w:r w:rsidRPr="00640C24">
              <w:rPr>
                <w:b/>
              </w:rPr>
              <w:t xml:space="preserve"> Section</w:t>
            </w:r>
          </w:p>
        </w:tc>
        <w:tc>
          <w:tcPr>
            <w:tcW w:w="2734" w:type="dxa"/>
            <w:shd w:val="clear" w:color="auto" w:fill="A6A6A6" w:themeFill="background1" w:themeFillShade="A6"/>
            <w:vAlign w:val="center"/>
          </w:tcPr>
          <w:p w14:paraId="4FC24DB3" w14:textId="77777777" w:rsidR="00C3244F" w:rsidRPr="00640C24" w:rsidRDefault="00C3244F" w:rsidP="008217CE">
            <w:pPr>
              <w:jc w:val="center"/>
              <w:rPr>
                <w:b/>
              </w:rPr>
            </w:pPr>
            <w:r w:rsidRPr="00640C24">
              <w:rPr>
                <w:b/>
              </w:rPr>
              <w:t>Commenter</w:t>
            </w:r>
            <w:r>
              <w:rPr>
                <w:b/>
              </w:rPr>
              <w:t xml:space="preserve"> (Name/Organization)</w:t>
            </w:r>
          </w:p>
        </w:tc>
        <w:tc>
          <w:tcPr>
            <w:tcW w:w="4198" w:type="dxa"/>
            <w:shd w:val="clear" w:color="auto" w:fill="A6A6A6" w:themeFill="background1" w:themeFillShade="A6"/>
            <w:vAlign w:val="center"/>
          </w:tcPr>
          <w:p w14:paraId="6C2BA856" w14:textId="77777777" w:rsidR="00C3244F" w:rsidRPr="00640C24" w:rsidRDefault="00C3244F" w:rsidP="008217CE">
            <w:pPr>
              <w:jc w:val="center"/>
              <w:rPr>
                <w:b/>
              </w:rPr>
            </w:pPr>
            <w:r w:rsidRPr="00640C24">
              <w:rPr>
                <w:b/>
              </w:rPr>
              <w:t>Comment</w:t>
            </w:r>
          </w:p>
        </w:tc>
        <w:tc>
          <w:tcPr>
            <w:tcW w:w="4284" w:type="dxa"/>
            <w:shd w:val="clear" w:color="auto" w:fill="A6A6A6" w:themeFill="background1" w:themeFillShade="A6"/>
            <w:vAlign w:val="center"/>
          </w:tcPr>
          <w:p w14:paraId="61E5E30D" w14:textId="77777777" w:rsidR="00C3244F" w:rsidRPr="00640C24" w:rsidRDefault="00C3244F" w:rsidP="008217CE">
            <w:pPr>
              <w:jc w:val="center"/>
              <w:rPr>
                <w:b/>
              </w:rPr>
            </w:pPr>
            <w:r w:rsidRPr="00640C24">
              <w:rPr>
                <w:b/>
              </w:rPr>
              <w:t>Initial ISO Response</w:t>
            </w:r>
          </w:p>
        </w:tc>
      </w:tr>
      <w:tr w:rsidR="00C3244F" w14:paraId="74ADDB86" w14:textId="77777777" w:rsidTr="00C3244F">
        <w:tc>
          <w:tcPr>
            <w:tcW w:w="1327" w:type="dxa"/>
          </w:tcPr>
          <w:p w14:paraId="17701F80" w14:textId="70E36FB3" w:rsidR="00C3244F" w:rsidRPr="00C3244F" w:rsidRDefault="00C3244F" w:rsidP="008217CE">
            <w:pPr>
              <w:rPr>
                <w:rFonts w:cs="Arial"/>
              </w:rPr>
            </w:pPr>
            <w:r w:rsidRPr="00C3244F">
              <w:rPr>
                <w:rFonts w:cs="Arial"/>
              </w:rPr>
              <w:t>p.1</w:t>
            </w:r>
          </w:p>
        </w:tc>
        <w:tc>
          <w:tcPr>
            <w:tcW w:w="1947" w:type="dxa"/>
          </w:tcPr>
          <w:p w14:paraId="43753802" w14:textId="132F0E00" w:rsidR="00C3244F" w:rsidRPr="00C3244F" w:rsidRDefault="00C3244F" w:rsidP="008217CE">
            <w:pPr>
              <w:rPr>
                <w:rFonts w:cs="Arial"/>
              </w:rPr>
            </w:pPr>
            <w:r w:rsidRPr="00C3244F">
              <w:rPr>
                <w:rFonts w:cs="Arial"/>
              </w:rPr>
              <w:t>Executive Summary</w:t>
            </w:r>
            <w:r w:rsidR="00792924">
              <w:rPr>
                <w:rFonts w:cs="Arial"/>
              </w:rPr>
              <w:t>, Introduction</w:t>
            </w:r>
          </w:p>
        </w:tc>
        <w:tc>
          <w:tcPr>
            <w:tcW w:w="2734" w:type="dxa"/>
          </w:tcPr>
          <w:p w14:paraId="02F27BA6" w14:textId="36917E4A" w:rsidR="00C3244F" w:rsidRPr="00C3244F" w:rsidRDefault="00C3244F" w:rsidP="008217CE">
            <w:pPr>
              <w:rPr>
                <w:rFonts w:cs="Arial"/>
              </w:rPr>
            </w:pPr>
            <w:r w:rsidRPr="00C3244F">
              <w:rPr>
                <w:rFonts w:cs="Arial"/>
              </w:rPr>
              <w:t>Conservation Law Foundation</w:t>
            </w:r>
          </w:p>
        </w:tc>
        <w:tc>
          <w:tcPr>
            <w:tcW w:w="4198" w:type="dxa"/>
          </w:tcPr>
          <w:p w14:paraId="462CEA78" w14:textId="7B216F5F" w:rsidR="00C3244F" w:rsidRPr="00C3244F" w:rsidRDefault="00792924" w:rsidP="00E51D31">
            <w:pPr>
              <w:jc w:val="left"/>
              <w:rPr>
                <w:rFonts w:cs="Arial"/>
              </w:rPr>
            </w:pPr>
            <w:r>
              <w:rPr>
                <w:rFonts w:cs="Arial"/>
              </w:rPr>
              <w:t xml:space="preserve">Comment 1: </w:t>
            </w:r>
            <w:r w:rsidR="00C3244F" w:rsidRPr="00C3244F">
              <w:rPr>
                <w:rFonts w:cs="Arial"/>
              </w:rPr>
              <w:t>In third bullet, ISO</w:t>
            </w:r>
            <w:r w:rsidR="00C3244F">
              <w:rPr>
                <w:rFonts w:cs="Arial"/>
              </w:rPr>
              <w:t>-NE</w:t>
            </w:r>
            <w:r w:rsidR="00C3244F" w:rsidRPr="00C3244F">
              <w:rPr>
                <w:rFonts w:cs="Arial"/>
              </w:rPr>
              <w:t xml:space="preserve"> suggests that it “cannot observe or control” distributed resources</w:t>
            </w:r>
            <w:r w:rsidR="00C3244F">
              <w:rPr>
                <w:rFonts w:cs="Arial"/>
              </w:rPr>
              <w:t xml:space="preserve"> (</w:t>
            </w:r>
            <w:proofErr w:type="spellStart"/>
            <w:r w:rsidR="00C3244F">
              <w:rPr>
                <w:rFonts w:cs="Arial"/>
              </w:rPr>
              <w:t>DERs</w:t>
            </w:r>
            <w:proofErr w:type="spellEnd"/>
            <w:r w:rsidR="00C3244F">
              <w:rPr>
                <w:rFonts w:cs="Arial"/>
              </w:rPr>
              <w:t>) “like traditional resources</w:t>
            </w:r>
            <w:r w:rsidR="00C3244F" w:rsidRPr="00C3244F">
              <w:rPr>
                <w:rFonts w:cs="Arial"/>
              </w:rPr>
              <w:t>.</w:t>
            </w:r>
            <w:r w:rsidR="00C3244F">
              <w:rPr>
                <w:rFonts w:cs="Arial"/>
              </w:rPr>
              <w:t>”</w:t>
            </w:r>
          </w:p>
          <w:p w14:paraId="6216E1EF" w14:textId="77777777" w:rsidR="00C3244F" w:rsidRPr="00C3244F" w:rsidRDefault="00C3244F" w:rsidP="00E51D31">
            <w:pPr>
              <w:jc w:val="left"/>
              <w:rPr>
                <w:rFonts w:cs="Arial"/>
              </w:rPr>
            </w:pPr>
          </w:p>
          <w:p w14:paraId="02A6DDAA" w14:textId="490CBA78" w:rsidR="00C3244F" w:rsidRDefault="00C3244F" w:rsidP="00E51D31">
            <w:pPr>
              <w:jc w:val="left"/>
              <w:rPr>
                <w:rFonts w:cs="Arial"/>
              </w:rPr>
            </w:pPr>
            <w:r>
              <w:rPr>
                <w:rFonts w:cs="Arial"/>
              </w:rPr>
              <w:t>T</w:t>
            </w:r>
            <w:r w:rsidRPr="00C3244F">
              <w:rPr>
                <w:rFonts w:cs="Arial"/>
              </w:rPr>
              <w:t>his</w:t>
            </w:r>
            <w:r>
              <w:rPr>
                <w:rFonts w:cs="Arial"/>
              </w:rPr>
              <w:t xml:space="preserve"> is misleading with respect to </w:t>
            </w:r>
            <w:proofErr w:type="spellStart"/>
            <w:r>
              <w:rPr>
                <w:rFonts w:cs="Arial"/>
              </w:rPr>
              <w:t>DERs</w:t>
            </w:r>
            <w:proofErr w:type="spellEnd"/>
            <w:r>
              <w:rPr>
                <w:rFonts w:cs="Arial"/>
              </w:rPr>
              <w:t xml:space="preserve">, as ISO-NE’s current inability to observe or control them is largely due not to anything inherent in </w:t>
            </w:r>
            <w:proofErr w:type="spellStart"/>
            <w:r>
              <w:rPr>
                <w:rFonts w:cs="Arial"/>
              </w:rPr>
              <w:t>DERs</w:t>
            </w:r>
            <w:proofErr w:type="spellEnd"/>
            <w:r>
              <w:rPr>
                <w:rFonts w:cs="Arial"/>
              </w:rPr>
              <w:t>, but instead to ISO-NE’s markets and interconnection rules.  So “</w:t>
            </w:r>
            <w:r w:rsidRPr="00E51D31">
              <w:rPr>
                <w:rFonts w:cs="Arial"/>
                <w:u w:val="single"/>
              </w:rPr>
              <w:t>does not</w:t>
            </w:r>
            <w:r>
              <w:rPr>
                <w:rFonts w:cs="Arial"/>
              </w:rPr>
              <w:t xml:space="preserve"> currently observe or control” </w:t>
            </w:r>
            <w:r w:rsidR="00E51D31">
              <w:rPr>
                <w:rFonts w:cs="Arial"/>
              </w:rPr>
              <w:t xml:space="preserve">would be more appropriate </w:t>
            </w:r>
            <w:r>
              <w:rPr>
                <w:rFonts w:cs="Arial"/>
              </w:rPr>
              <w:t>than “cannot</w:t>
            </w:r>
            <w:r w:rsidR="00E51D31">
              <w:rPr>
                <w:rFonts w:cs="Arial"/>
              </w:rPr>
              <w:t>[.]</w:t>
            </w:r>
            <w:r>
              <w:rPr>
                <w:rFonts w:cs="Arial"/>
              </w:rPr>
              <w:t>”</w:t>
            </w:r>
          </w:p>
          <w:p w14:paraId="4DF694A4" w14:textId="77777777" w:rsidR="00C3244F" w:rsidRDefault="00C3244F" w:rsidP="00E51D31">
            <w:pPr>
              <w:jc w:val="left"/>
              <w:rPr>
                <w:rFonts w:cs="Arial"/>
              </w:rPr>
            </w:pPr>
          </w:p>
          <w:p w14:paraId="3CE9A868" w14:textId="0443F0CD" w:rsidR="00C3244F" w:rsidRDefault="00C3244F" w:rsidP="00E51D31">
            <w:pPr>
              <w:jc w:val="left"/>
              <w:rPr>
                <w:rFonts w:cs="Arial"/>
              </w:rPr>
            </w:pPr>
            <w:r>
              <w:rPr>
                <w:rFonts w:cs="Arial"/>
              </w:rPr>
              <w:t xml:space="preserve">It is important that this long-range planning document accurately frame issues and also identifies actions that ISO-NE can and will take to address them.  Activities to increase ISO/RTO visibility and control of </w:t>
            </w:r>
            <w:proofErr w:type="spellStart"/>
            <w:r>
              <w:rPr>
                <w:rFonts w:cs="Arial"/>
              </w:rPr>
              <w:t>DERs</w:t>
            </w:r>
            <w:proofErr w:type="spellEnd"/>
            <w:r>
              <w:rPr>
                <w:rFonts w:cs="Arial"/>
              </w:rPr>
              <w:t xml:space="preserve"> are underway in other areas, e.g., CAISO:</w:t>
            </w:r>
          </w:p>
          <w:p w14:paraId="4884C6EF" w14:textId="27756458" w:rsidR="00E51D31" w:rsidRPr="00E51D31" w:rsidRDefault="00E51D31" w:rsidP="00E51D31">
            <w:pPr>
              <w:pStyle w:val="ListParagraph"/>
              <w:numPr>
                <w:ilvl w:val="0"/>
                <w:numId w:val="1"/>
              </w:numPr>
              <w:jc w:val="left"/>
              <w:rPr>
                <w:rFonts w:cs="Arial"/>
              </w:rPr>
            </w:pPr>
            <w:r w:rsidRPr="00E51D31">
              <w:rPr>
                <w:rFonts w:cs="Arial"/>
              </w:rPr>
              <w:t>Distributed energy resource provider (</w:t>
            </w:r>
            <w:hyperlink r:id="rId5" w:history="1">
              <w:r w:rsidRPr="00E51D31">
                <w:rPr>
                  <w:rStyle w:val="Hyperlink"/>
                  <w:rFonts w:cs="Arial"/>
                </w:rPr>
                <w:t>http://www.caiso.com/participate/Pages/DistributedEnergyResourceProvider/Default.aspx</w:t>
              </w:r>
            </w:hyperlink>
            <w:r w:rsidRPr="00E51D31">
              <w:rPr>
                <w:rFonts w:cs="Arial"/>
              </w:rPr>
              <w:t>) over which CAISO has full visibility and control.</w:t>
            </w:r>
          </w:p>
          <w:p w14:paraId="2B7E3765" w14:textId="3DDA9129" w:rsidR="00C3244F" w:rsidRPr="00C3244F" w:rsidRDefault="00E51D31" w:rsidP="00E51D31">
            <w:pPr>
              <w:pStyle w:val="ListParagraph"/>
              <w:numPr>
                <w:ilvl w:val="0"/>
                <w:numId w:val="1"/>
              </w:numPr>
              <w:jc w:val="left"/>
              <w:rPr>
                <w:rFonts w:cs="Arial"/>
              </w:rPr>
            </w:pPr>
            <w:r w:rsidRPr="00E51D31">
              <w:rPr>
                <w:rFonts w:cs="Arial"/>
                <w:i/>
                <w:iCs/>
              </w:rPr>
              <w:t>Coordination of Transmission and Distribution Operations in a High Distributed Energy Resource Electric Grid</w:t>
            </w:r>
            <w:r>
              <w:rPr>
                <w:rFonts w:cs="Arial"/>
              </w:rPr>
              <w:t xml:space="preserve"> effort to increase visibility and control (</w:t>
            </w:r>
            <w:hyperlink r:id="rId6" w:history="1">
              <w:r w:rsidRPr="00B926F9">
                <w:rPr>
                  <w:rStyle w:val="Hyperlink"/>
                  <w:rFonts w:cs="Arial"/>
                </w:rPr>
                <w:t>https://www.caiso.com/Documents/MoreThanSmartReport-CoordinatingTransmission_DistributionGridOperations.pdf</w:t>
              </w:r>
            </w:hyperlink>
            <w:r>
              <w:rPr>
                <w:rFonts w:cs="Arial"/>
              </w:rPr>
              <w:t>)</w:t>
            </w:r>
          </w:p>
        </w:tc>
        <w:tc>
          <w:tcPr>
            <w:tcW w:w="4284" w:type="dxa"/>
          </w:tcPr>
          <w:p w14:paraId="241FD7FD" w14:textId="77777777" w:rsidR="00C3244F" w:rsidRPr="00C3244F" w:rsidRDefault="00C3244F" w:rsidP="008217CE">
            <w:pPr>
              <w:rPr>
                <w:rFonts w:cs="Arial"/>
              </w:rPr>
            </w:pPr>
          </w:p>
        </w:tc>
      </w:tr>
      <w:tr w:rsidR="00E51D31" w14:paraId="69B13997" w14:textId="77777777" w:rsidTr="00C3244F">
        <w:tc>
          <w:tcPr>
            <w:tcW w:w="1327" w:type="dxa"/>
          </w:tcPr>
          <w:p w14:paraId="4CCBA2FB" w14:textId="5C34167A" w:rsidR="00E51D31" w:rsidRPr="00C3244F" w:rsidRDefault="00E51D31" w:rsidP="00E51D31">
            <w:pPr>
              <w:rPr>
                <w:rFonts w:cs="Arial"/>
              </w:rPr>
            </w:pPr>
            <w:r w:rsidRPr="00C3244F">
              <w:rPr>
                <w:rFonts w:cs="Arial"/>
              </w:rPr>
              <w:t>p.1</w:t>
            </w:r>
          </w:p>
        </w:tc>
        <w:tc>
          <w:tcPr>
            <w:tcW w:w="1947" w:type="dxa"/>
          </w:tcPr>
          <w:p w14:paraId="3B386867" w14:textId="6BD87983" w:rsidR="00E51D31" w:rsidRPr="00C3244F" w:rsidRDefault="00792924" w:rsidP="00E51D31">
            <w:pPr>
              <w:rPr>
                <w:rFonts w:cs="Arial"/>
              </w:rPr>
            </w:pPr>
            <w:r w:rsidRPr="00C3244F">
              <w:rPr>
                <w:rFonts w:cs="Arial"/>
              </w:rPr>
              <w:t>Executive Summary</w:t>
            </w:r>
            <w:r>
              <w:rPr>
                <w:rFonts w:cs="Arial"/>
              </w:rPr>
              <w:t>, Introduction</w:t>
            </w:r>
          </w:p>
        </w:tc>
        <w:tc>
          <w:tcPr>
            <w:tcW w:w="2734" w:type="dxa"/>
          </w:tcPr>
          <w:p w14:paraId="7E09FC80" w14:textId="59C4FD38" w:rsidR="00E51D31" w:rsidRPr="00C3244F" w:rsidRDefault="00E51D31" w:rsidP="00E51D31">
            <w:pPr>
              <w:rPr>
                <w:rFonts w:cs="Arial"/>
              </w:rPr>
            </w:pPr>
            <w:r w:rsidRPr="00C3244F">
              <w:rPr>
                <w:rFonts w:cs="Arial"/>
              </w:rPr>
              <w:t>Conservation Law Foundation</w:t>
            </w:r>
          </w:p>
        </w:tc>
        <w:tc>
          <w:tcPr>
            <w:tcW w:w="4198" w:type="dxa"/>
          </w:tcPr>
          <w:p w14:paraId="50440944" w14:textId="5E6C963F" w:rsidR="00E51D31" w:rsidRDefault="00792924" w:rsidP="00E51D31">
            <w:pPr>
              <w:jc w:val="left"/>
              <w:rPr>
                <w:rFonts w:cs="Arial"/>
              </w:rPr>
            </w:pPr>
            <w:r>
              <w:rPr>
                <w:rFonts w:cs="Arial"/>
              </w:rPr>
              <w:t xml:space="preserve">Comment 2: </w:t>
            </w:r>
            <w:r w:rsidR="00E51D31">
              <w:rPr>
                <w:rFonts w:cs="Arial"/>
              </w:rPr>
              <w:t>Para. Following bulleted text: ISO-NE</w:t>
            </w:r>
            <w:r w:rsidR="00D54ECA">
              <w:rPr>
                <w:rFonts w:cs="Arial"/>
              </w:rPr>
              <w:t xml:space="preserve"> asserts “New England is currently fuel </w:t>
            </w:r>
            <w:r w:rsidR="00D54ECA">
              <w:rPr>
                <w:rFonts w:cs="Arial"/>
              </w:rPr>
              <w:lastRenderedPageBreak/>
              <w:t>constrained, which remains the greatest reliability risk to the region.”</w:t>
            </w:r>
          </w:p>
          <w:p w14:paraId="549F1E15" w14:textId="77777777" w:rsidR="00D54ECA" w:rsidRDefault="00D54ECA" w:rsidP="00E51D31">
            <w:pPr>
              <w:jc w:val="left"/>
              <w:rPr>
                <w:rFonts w:cs="Arial"/>
              </w:rPr>
            </w:pPr>
          </w:p>
          <w:p w14:paraId="0FA987AB" w14:textId="2F239E71" w:rsidR="00D54ECA" w:rsidRDefault="00D54ECA" w:rsidP="00E51D31">
            <w:pPr>
              <w:jc w:val="left"/>
              <w:rPr>
                <w:rFonts w:cs="Arial"/>
              </w:rPr>
            </w:pPr>
            <w:r>
              <w:rPr>
                <w:rFonts w:cs="Arial"/>
              </w:rPr>
              <w:t xml:space="preserve">We have increasingly seen that term used in public ISO-NE presentation, but it is not accurate and as-yet unsupported by data.  We recommend that it be struck or meaningfully qualified throughout the draft </w:t>
            </w:r>
            <w:proofErr w:type="spellStart"/>
            <w:r>
              <w:rPr>
                <w:rFonts w:cs="Arial"/>
              </w:rPr>
              <w:t>RSP</w:t>
            </w:r>
            <w:proofErr w:type="spellEnd"/>
            <w:r>
              <w:rPr>
                <w:rFonts w:cs="Arial"/>
              </w:rPr>
              <w:t>.</w:t>
            </w:r>
          </w:p>
          <w:p w14:paraId="57139AA6" w14:textId="77777777" w:rsidR="00D54ECA" w:rsidRDefault="00D54ECA" w:rsidP="00E51D31">
            <w:pPr>
              <w:jc w:val="left"/>
              <w:rPr>
                <w:rFonts w:cs="Arial"/>
              </w:rPr>
            </w:pPr>
          </w:p>
          <w:p w14:paraId="232A3688" w14:textId="77777777" w:rsidR="00D54ECA" w:rsidRDefault="00D54ECA" w:rsidP="00E51D31">
            <w:pPr>
              <w:jc w:val="left"/>
              <w:rPr>
                <w:rFonts w:cs="Arial"/>
              </w:rPr>
            </w:pPr>
            <w:r>
              <w:rPr>
                <w:rFonts w:cs="Arial"/>
              </w:rPr>
              <w:t xml:space="preserve">The </w:t>
            </w:r>
            <w:proofErr w:type="spellStart"/>
            <w:r>
              <w:rPr>
                <w:rFonts w:cs="Arial"/>
              </w:rPr>
              <w:t>OFSA</w:t>
            </w:r>
            <w:proofErr w:type="spellEnd"/>
            <w:r>
              <w:rPr>
                <w:rFonts w:cs="Arial"/>
              </w:rPr>
              <w:t xml:space="preserve"> made no such conclusion, instead framing a range of possible futures, to which ISO-NE refused to assign any probability, only for the coldest of winters.</w:t>
            </w:r>
          </w:p>
          <w:p w14:paraId="7377685E" w14:textId="77777777" w:rsidR="00D54ECA" w:rsidRDefault="00D54ECA" w:rsidP="00E51D31">
            <w:pPr>
              <w:jc w:val="left"/>
              <w:rPr>
                <w:rFonts w:cs="Arial"/>
              </w:rPr>
            </w:pPr>
          </w:p>
          <w:p w14:paraId="2395C377" w14:textId="77777777" w:rsidR="00D54ECA" w:rsidRDefault="00D54ECA" w:rsidP="00E51D31">
            <w:pPr>
              <w:jc w:val="left"/>
              <w:rPr>
                <w:rFonts w:cs="Arial"/>
              </w:rPr>
            </w:pPr>
            <w:r>
              <w:rPr>
                <w:rFonts w:cs="Arial"/>
              </w:rPr>
              <w:t>This statement states without any qualification that ISO-NE is in fact is generally “fuel constrained” which is not at all the case.</w:t>
            </w:r>
          </w:p>
          <w:p w14:paraId="7DE7FE4F" w14:textId="77777777" w:rsidR="00D54ECA" w:rsidRDefault="00D54ECA" w:rsidP="00E51D31">
            <w:pPr>
              <w:jc w:val="left"/>
              <w:rPr>
                <w:rFonts w:cs="Arial"/>
              </w:rPr>
            </w:pPr>
          </w:p>
          <w:p w14:paraId="5649A62B" w14:textId="652EAC01" w:rsidR="00292430" w:rsidRDefault="00D54ECA" w:rsidP="00292430">
            <w:pPr>
              <w:jc w:val="left"/>
              <w:rPr>
                <w:rFonts w:cs="Arial"/>
              </w:rPr>
            </w:pPr>
            <w:r>
              <w:rPr>
                <w:rFonts w:cs="Arial"/>
              </w:rPr>
              <w:t xml:space="preserve">Again, accuracy in this document regarding problem/issue definition – and subsequent planned action to address – is important.  The </w:t>
            </w:r>
            <w:proofErr w:type="spellStart"/>
            <w:r>
              <w:rPr>
                <w:rFonts w:cs="Arial"/>
              </w:rPr>
              <w:t>RSP</w:t>
            </w:r>
            <w:proofErr w:type="spellEnd"/>
            <w:r>
              <w:rPr>
                <w:rFonts w:cs="Arial"/>
              </w:rPr>
              <w:t xml:space="preserve"> is/should not be used as not a PR document.</w:t>
            </w:r>
            <w:r w:rsidR="00292430">
              <w:rPr>
                <w:rFonts w:cs="Arial"/>
              </w:rPr>
              <w:t xml:space="preserve"> </w:t>
            </w:r>
          </w:p>
          <w:p w14:paraId="4A899F91" w14:textId="77777777" w:rsidR="00292430" w:rsidRDefault="00292430" w:rsidP="00292430">
            <w:pPr>
              <w:jc w:val="left"/>
              <w:rPr>
                <w:rFonts w:cs="Arial"/>
              </w:rPr>
            </w:pPr>
          </w:p>
          <w:p w14:paraId="6028A678" w14:textId="62789B2F" w:rsidR="00D54ECA" w:rsidRPr="00C3244F" w:rsidRDefault="00292430" w:rsidP="00292430">
            <w:pPr>
              <w:jc w:val="left"/>
              <w:rPr>
                <w:rFonts w:cs="Arial"/>
              </w:rPr>
            </w:pPr>
            <w:r>
              <w:rPr>
                <w:rFonts w:cs="Arial"/>
              </w:rPr>
              <w:t>See CLF Comment 12 below.</w:t>
            </w:r>
          </w:p>
        </w:tc>
        <w:tc>
          <w:tcPr>
            <w:tcW w:w="4284" w:type="dxa"/>
          </w:tcPr>
          <w:p w14:paraId="1287400F" w14:textId="77777777" w:rsidR="00E51D31" w:rsidRPr="00C3244F" w:rsidRDefault="00E51D31" w:rsidP="00E51D31">
            <w:pPr>
              <w:rPr>
                <w:rFonts w:cs="Arial"/>
              </w:rPr>
            </w:pPr>
          </w:p>
        </w:tc>
      </w:tr>
      <w:tr w:rsidR="00D54ECA" w14:paraId="12D95F24" w14:textId="77777777" w:rsidTr="00C3244F">
        <w:tc>
          <w:tcPr>
            <w:tcW w:w="1327" w:type="dxa"/>
          </w:tcPr>
          <w:p w14:paraId="4EFB5442" w14:textId="65567D06" w:rsidR="00D54ECA" w:rsidRPr="00C3244F" w:rsidRDefault="00D54ECA" w:rsidP="00D54ECA">
            <w:pPr>
              <w:rPr>
                <w:rFonts w:cs="Arial"/>
              </w:rPr>
            </w:pPr>
            <w:r w:rsidRPr="00C3244F">
              <w:rPr>
                <w:rFonts w:cs="Arial"/>
              </w:rPr>
              <w:t>p.1</w:t>
            </w:r>
          </w:p>
        </w:tc>
        <w:tc>
          <w:tcPr>
            <w:tcW w:w="1947" w:type="dxa"/>
          </w:tcPr>
          <w:p w14:paraId="1ADC523A" w14:textId="0F4C88B5" w:rsidR="00D54ECA" w:rsidRPr="00C3244F" w:rsidRDefault="00792924" w:rsidP="00D54ECA">
            <w:pPr>
              <w:rPr>
                <w:rFonts w:cs="Arial"/>
              </w:rPr>
            </w:pPr>
            <w:r w:rsidRPr="00C3244F">
              <w:rPr>
                <w:rFonts w:cs="Arial"/>
              </w:rPr>
              <w:t>Executive Summary</w:t>
            </w:r>
            <w:r>
              <w:rPr>
                <w:rFonts w:cs="Arial"/>
              </w:rPr>
              <w:t>, Introduction</w:t>
            </w:r>
          </w:p>
        </w:tc>
        <w:tc>
          <w:tcPr>
            <w:tcW w:w="2734" w:type="dxa"/>
          </w:tcPr>
          <w:p w14:paraId="114B4447" w14:textId="2BB148F8" w:rsidR="00D54ECA" w:rsidRPr="00C3244F" w:rsidRDefault="00D54ECA" w:rsidP="00D54ECA">
            <w:pPr>
              <w:rPr>
                <w:rFonts w:cs="Arial"/>
              </w:rPr>
            </w:pPr>
            <w:r w:rsidRPr="00C3244F">
              <w:rPr>
                <w:rFonts w:cs="Arial"/>
              </w:rPr>
              <w:t>Conservation Law Foundation</w:t>
            </w:r>
          </w:p>
        </w:tc>
        <w:tc>
          <w:tcPr>
            <w:tcW w:w="4198" w:type="dxa"/>
          </w:tcPr>
          <w:p w14:paraId="2BEDE643" w14:textId="22C559CC" w:rsidR="00D54ECA" w:rsidRDefault="00792924" w:rsidP="00D54ECA">
            <w:pPr>
              <w:jc w:val="left"/>
              <w:rPr>
                <w:rFonts w:cs="Arial"/>
              </w:rPr>
            </w:pPr>
            <w:r>
              <w:rPr>
                <w:rFonts w:cs="Arial"/>
              </w:rPr>
              <w:t xml:space="preserve">Comment 3: </w:t>
            </w:r>
            <w:r w:rsidR="00D54ECA">
              <w:rPr>
                <w:rFonts w:cs="Arial"/>
              </w:rPr>
              <w:t xml:space="preserve">Related to </w:t>
            </w:r>
            <w:r>
              <w:rPr>
                <w:rFonts w:cs="Arial"/>
              </w:rPr>
              <w:t>CLF Co</w:t>
            </w:r>
            <w:r w:rsidR="00D54ECA">
              <w:rPr>
                <w:rFonts w:cs="Arial"/>
              </w:rPr>
              <w:t xml:space="preserve">mment </w:t>
            </w:r>
            <w:r>
              <w:rPr>
                <w:rFonts w:cs="Arial"/>
              </w:rPr>
              <w:t xml:space="preserve">2 </w:t>
            </w:r>
            <w:r w:rsidR="00D54ECA">
              <w:rPr>
                <w:rFonts w:cs="Arial"/>
              </w:rPr>
              <w:t xml:space="preserve">immediately above: </w:t>
            </w:r>
            <w:proofErr w:type="spellStart"/>
            <w:r w:rsidR="00D54ECA">
              <w:rPr>
                <w:rFonts w:cs="Arial"/>
              </w:rPr>
              <w:t>VERs</w:t>
            </w:r>
            <w:proofErr w:type="spellEnd"/>
            <w:r w:rsidR="00D54ECA">
              <w:rPr>
                <w:rFonts w:cs="Arial"/>
              </w:rPr>
              <w:t xml:space="preserve"> are not analogous to non-firm pipeline gas-fired generators and should not be included in the same sentence, following ISO-NE’s overbroad assertion regarding “fuel constrain[</w:t>
            </w:r>
            <w:proofErr w:type="spellStart"/>
            <w:r w:rsidR="00D54ECA">
              <w:rPr>
                <w:rFonts w:cs="Arial"/>
              </w:rPr>
              <w:t>ts</w:t>
            </w:r>
            <w:proofErr w:type="spellEnd"/>
            <w:r w:rsidR="00D54ECA">
              <w:rPr>
                <w:rFonts w:cs="Arial"/>
              </w:rPr>
              <w:t>].”</w:t>
            </w:r>
          </w:p>
          <w:p w14:paraId="100B4075" w14:textId="77777777" w:rsidR="00D54ECA" w:rsidRDefault="00D54ECA" w:rsidP="00D54ECA">
            <w:pPr>
              <w:jc w:val="left"/>
              <w:rPr>
                <w:rFonts w:cs="Arial"/>
              </w:rPr>
            </w:pPr>
          </w:p>
          <w:p w14:paraId="60C52DC1" w14:textId="07A1AFA6" w:rsidR="00D54ECA" w:rsidRDefault="00D54ECA" w:rsidP="00D54ECA">
            <w:pPr>
              <w:jc w:val="left"/>
              <w:rPr>
                <w:rFonts w:cs="Arial"/>
              </w:rPr>
            </w:pPr>
            <w:r>
              <w:rPr>
                <w:rFonts w:cs="Arial"/>
              </w:rPr>
              <w:t xml:space="preserve">Non-firm pipeline gas-fired generators are unique in the region for being granted 356-day/year </w:t>
            </w:r>
            <w:proofErr w:type="spellStart"/>
            <w:r>
              <w:rPr>
                <w:rFonts w:cs="Arial"/>
              </w:rPr>
              <w:t>CSOs</w:t>
            </w:r>
            <w:proofErr w:type="spellEnd"/>
            <w:r>
              <w:rPr>
                <w:rFonts w:cs="Arial"/>
              </w:rPr>
              <w:t xml:space="preserve"> without having proven the ability to provide electricity 365 days each year.  By contrast, ISO-NE de-rates </w:t>
            </w:r>
            <w:proofErr w:type="spellStart"/>
            <w:r>
              <w:rPr>
                <w:rFonts w:cs="Arial"/>
              </w:rPr>
              <w:t>VERs</w:t>
            </w:r>
            <w:proofErr w:type="spellEnd"/>
            <w:r>
              <w:rPr>
                <w:rFonts w:cs="Arial"/>
              </w:rPr>
              <w:t xml:space="preserve"> to account for their variability when granting </w:t>
            </w:r>
            <w:proofErr w:type="spellStart"/>
            <w:r>
              <w:rPr>
                <w:rFonts w:cs="Arial"/>
              </w:rPr>
              <w:t>CSOs</w:t>
            </w:r>
            <w:proofErr w:type="spellEnd"/>
            <w:r>
              <w:rPr>
                <w:rFonts w:cs="Arial"/>
              </w:rPr>
              <w:t xml:space="preserve"> such that VER performance is aligned with system </w:t>
            </w:r>
            <w:r>
              <w:rPr>
                <w:rFonts w:cs="Arial"/>
              </w:rPr>
              <w:lastRenderedPageBreak/>
              <w:t xml:space="preserve">expectations, such that real-world performance errs on over-production rather than </w:t>
            </w:r>
            <w:r w:rsidR="00792924">
              <w:rPr>
                <w:rFonts w:cs="Arial"/>
              </w:rPr>
              <w:t>constraint</w:t>
            </w:r>
            <w:r>
              <w:rPr>
                <w:rFonts w:cs="Arial"/>
              </w:rPr>
              <w:t>.</w:t>
            </w:r>
          </w:p>
          <w:p w14:paraId="60DC237B" w14:textId="77777777" w:rsidR="00292430" w:rsidRDefault="00292430" w:rsidP="00D54ECA">
            <w:pPr>
              <w:jc w:val="left"/>
              <w:rPr>
                <w:rFonts w:cs="Arial"/>
              </w:rPr>
            </w:pPr>
          </w:p>
          <w:p w14:paraId="10200030" w14:textId="36B3D8C7" w:rsidR="00792924" w:rsidRDefault="00792924" w:rsidP="00D54ECA">
            <w:pPr>
              <w:jc w:val="left"/>
              <w:rPr>
                <w:rFonts w:cs="Arial"/>
              </w:rPr>
            </w:pPr>
          </w:p>
          <w:p w14:paraId="5DFB7CAA" w14:textId="77777777" w:rsidR="006C7685" w:rsidRDefault="00792924" w:rsidP="00D54ECA">
            <w:pPr>
              <w:jc w:val="left"/>
              <w:rPr>
                <w:rFonts w:cs="Arial"/>
              </w:rPr>
            </w:pPr>
            <w:proofErr w:type="spellStart"/>
            <w:r>
              <w:rPr>
                <w:rFonts w:cs="Arial"/>
              </w:rPr>
              <w:t>VERs</w:t>
            </w:r>
            <w:proofErr w:type="spellEnd"/>
            <w:r>
              <w:rPr>
                <w:rFonts w:cs="Arial"/>
              </w:rPr>
              <w:t xml:space="preserve"> are not “fuel constrained” as they burn no fuel; suggesting they are is </w:t>
            </w:r>
            <w:r w:rsidR="006C7685">
              <w:rPr>
                <w:rFonts w:cs="Arial"/>
              </w:rPr>
              <w:t xml:space="preserve">misleading and fails to meaningfully ID real system issues ISO-NE should be focused on in the </w:t>
            </w:r>
            <w:proofErr w:type="spellStart"/>
            <w:r w:rsidR="006C7685">
              <w:rPr>
                <w:rFonts w:cs="Arial"/>
              </w:rPr>
              <w:t>RSP</w:t>
            </w:r>
            <w:proofErr w:type="spellEnd"/>
            <w:r w:rsidR="006C7685">
              <w:rPr>
                <w:rFonts w:cs="Arial"/>
              </w:rPr>
              <w:t xml:space="preserve"> regarding VER integration.</w:t>
            </w:r>
          </w:p>
          <w:p w14:paraId="23E3456B" w14:textId="77777777" w:rsidR="006C7685" w:rsidRDefault="006C7685" w:rsidP="00D54ECA">
            <w:pPr>
              <w:jc w:val="left"/>
              <w:rPr>
                <w:rFonts w:cs="Arial"/>
              </w:rPr>
            </w:pPr>
          </w:p>
          <w:p w14:paraId="3AF13CE1" w14:textId="77777777" w:rsidR="00D54ECA" w:rsidRDefault="006C7685" w:rsidP="006C7685">
            <w:pPr>
              <w:jc w:val="left"/>
              <w:rPr>
                <w:rFonts w:cs="Arial"/>
              </w:rPr>
            </w:pPr>
            <w:r>
              <w:rPr>
                <w:rFonts w:cs="Arial"/>
              </w:rPr>
              <w:t xml:space="preserve">(Mischaracterizing </w:t>
            </w:r>
            <w:proofErr w:type="spellStart"/>
            <w:r>
              <w:rPr>
                <w:rFonts w:cs="Arial"/>
              </w:rPr>
              <w:t>VERs</w:t>
            </w:r>
            <w:proofErr w:type="spellEnd"/>
            <w:r>
              <w:rPr>
                <w:rFonts w:cs="Arial"/>
              </w:rPr>
              <w:t xml:space="preserve"> as “fuel constrained” is a category error, </w:t>
            </w:r>
            <w:r w:rsidR="00792924">
              <w:rPr>
                <w:rFonts w:cs="Arial"/>
              </w:rPr>
              <w:t xml:space="preserve">analogous to critiquing automobiles during the transition from horse-powered transport for “not </w:t>
            </w:r>
            <w:r>
              <w:rPr>
                <w:rFonts w:cs="Arial"/>
              </w:rPr>
              <w:t>eating hay</w:t>
            </w:r>
            <w:r w:rsidR="00792924">
              <w:rPr>
                <w:rFonts w:cs="Arial"/>
              </w:rPr>
              <w:t>”</w:t>
            </w:r>
            <w:r>
              <w:rPr>
                <w:rFonts w:cs="Arial"/>
              </w:rPr>
              <w:t xml:space="preserve"> or for their inability to gallop! </w:t>
            </w:r>
            <w:r w:rsidR="00792924">
              <w:rPr>
                <w:rFonts w:cs="Arial"/>
              </w:rPr>
              <w:t xml:space="preserve">As autos and horses were each a qualitatively different form of transport – each with their own performance metrics, but both providing the same/similar social service – so to </w:t>
            </w:r>
            <w:proofErr w:type="spellStart"/>
            <w:r w:rsidR="00792924">
              <w:rPr>
                <w:rFonts w:cs="Arial"/>
              </w:rPr>
              <w:t>VERs</w:t>
            </w:r>
            <w:proofErr w:type="spellEnd"/>
            <w:r w:rsidR="00792924">
              <w:rPr>
                <w:rFonts w:cs="Arial"/>
              </w:rPr>
              <w:t xml:space="preserve"> and fossil-fueled plants are qualitatively different </w:t>
            </w:r>
            <w:r>
              <w:rPr>
                <w:rFonts w:cs="Arial"/>
              </w:rPr>
              <w:t xml:space="preserve">ways to </w:t>
            </w:r>
            <w:r w:rsidR="00792924">
              <w:rPr>
                <w:rFonts w:cs="Arial"/>
              </w:rPr>
              <w:t>generat</w:t>
            </w:r>
            <w:r>
              <w:rPr>
                <w:rFonts w:cs="Arial"/>
              </w:rPr>
              <w:t>e</w:t>
            </w:r>
            <w:r w:rsidR="00792924">
              <w:rPr>
                <w:rFonts w:cs="Arial"/>
              </w:rPr>
              <w:t xml:space="preserve"> electrons and other system services.</w:t>
            </w:r>
            <w:r>
              <w:rPr>
                <w:rFonts w:cs="Arial"/>
              </w:rPr>
              <w:t>)</w:t>
            </w:r>
          </w:p>
          <w:p w14:paraId="09B50387" w14:textId="77777777" w:rsidR="00292430" w:rsidRDefault="00292430" w:rsidP="006C7685">
            <w:pPr>
              <w:jc w:val="left"/>
              <w:rPr>
                <w:rFonts w:cs="Arial"/>
              </w:rPr>
            </w:pPr>
          </w:p>
          <w:p w14:paraId="0F871D08" w14:textId="523A382E" w:rsidR="00292430" w:rsidRPr="00C3244F" w:rsidRDefault="00292430" w:rsidP="006C7685">
            <w:pPr>
              <w:jc w:val="left"/>
              <w:rPr>
                <w:rFonts w:cs="Arial"/>
              </w:rPr>
            </w:pPr>
            <w:r>
              <w:rPr>
                <w:rFonts w:cs="Arial"/>
              </w:rPr>
              <w:t>See CLF Comment 1</w:t>
            </w:r>
            <w:r w:rsidR="005C4F09">
              <w:rPr>
                <w:rFonts w:cs="Arial"/>
              </w:rPr>
              <w:t>3</w:t>
            </w:r>
            <w:r>
              <w:rPr>
                <w:rFonts w:cs="Arial"/>
              </w:rPr>
              <w:t xml:space="preserve"> below.</w:t>
            </w:r>
          </w:p>
        </w:tc>
        <w:tc>
          <w:tcPr>
            <w:tcW w:w="4284" w:type="dxa"/>
          </w:tcPr>
          <w:p w14:paraId="4D716916" w14:textId="77777777" w:rsidR="00D54ECA" w:rsidRPr="00C3244F" w:rsidRDefault="00D54ECA" w:rsidP="00D54ECA">
            <w:pPr>
              <w:rPr>
                <w:rFonts w:cs="Arial"/>
              </w:rPr>
            </w:pPr>
          </w:p>
        </w:tc>
      </w:tr>
      <w:tr w:rsidR="00792924" w14:paraId="7778D0E7" w14:textId="77777777" w:rsidTr="00C3244F">
        <w:tc>
          <w:tcPr>
            <w:tcW w:w="1327" w:type="dxa"/>
          </w:tcPr>
          <w:p w14:paraId="38239C01" w14:textId="15A91B55" w:rsidR="00792924" w:rsidRPr="00C3244F" w:rsidRDefault="00792924" w:rsidP="00792924">
            <w:pPr>
              <w:rPr>
                <w:rFonts w:cs="Arial"/>
              </w:rPr>
            </w:pPr>
            <w:r>
              <w:rPr>
                <w:rFonts w:cs="Arial"/>
              </w:rPr>
              <w:t>p.10</w:t>
            </w:r>
          </w:p>
        </w:tc>
        <w:tc>
          <w:tcPr>
            <w:tcW w:w="1947" w:type="dxa"/>
          </w:tcPr>
          <w:p w14:paraId="4924A77B" w14:textId="357340C0" w:rsidR="00792924" w:rsidRPr="00C3244F" w:rsidRDefault="00792924" w:rsidP="00792924">
            <w:pPr>
              <w:rPr>
                <w:rFonts w:cs="Arial"/>
              </w:rPr>
            </w:pPr>
            <w:r>
              <w:rPr>
                <w:rFonts w:cs="Arial"/>
              </w:rPr>
              <w:t>Sec. 1.1.5</w:t>
            </w:r>
          </w:p>
        </w:tc>
        <w:tc>
          <w:tcPr>
            <w:tcW w:w="2734" w:type="dxa"/>
          </w:tcPr>
          <w:p w14:paraId="1E3A00B6" w14:textId="7042482B" w:rsidR="00792924" w:rsidRPr="00C3244F" w:rsidRDefault="00792924" w:rsidP="00792924">
            <w:pPr>
              <w:rPr>
                <w:rFonts w:cs="Arial"/>
              </w:rPr>
            </w:pPr>
            <w:r w:rsidRPr="0033436A">
              <w:rPr>
                <w:rFonts w:cs="Arial"/>
              </w:rPr>
              <w:t>Conservation Law Foundation</w:t>
            </w:r>
          </w:p>
        </w:tc>
        <w:tc>
          <w:tcPr>
            <w:tcW w:w="4198" w:type="dxa"/>
          </w:tcPr>
          <w:p w14:paraId="1A83C168" w14:textId="77777777" w:rsidR="00792924" w:rsidRDefault="006C7685" w:rsidP="00792924">
            <w:pPr>
              <w:jc w:val="left"/>
              <w:rPr>
                <w:rFonts w:cs="Arial"/>
              </w:rPr>
            </w:pPr>
            <w:r>
              <w:rPr>
                <w:rFonts w:cs="Arial"/>
              </w:rPr>
              <w:t>Comment 4: First sentence again asserts without evidence (or definition: what is energy security vs. energy insecurity?) that “[energy-security] risks can occur . . . regardless of season.”</w:t>
            </w:r>
          </w:p>
          <w:p w14:paraId="413ED451" w14:textId="77777777" w:rsidR="006C7685" w:rsidRDefault="006C7685" w:rsidP="00792924">
            <w:pPr>
              <w:jc w:val="left"/>
              <w:rPr>
                <w:rFonts w:cs="Arial"/>
              </w:rPr>
            </w:pPr>
          </w:p>
          <w:p w14:paraId="32CF409D" w14:textId="77777777" w:rsidR="006C7685" w:rsidRDefault="006C7685" w:rsidP="00792924">
            <w:pPr>
              <w:jc w:val="left"/>
              <w:rPr>
                <w:rFonts w:cs="Arial"/>
              </w:rPr>
            </w:pPr>
            <w:r>
              <w:rPr>
                <w:rFonts w:cs="Arial"/>
              </w:rPr>
              <w:t xml:space="preserve">ISO-NE has assured the region that it will be able to adequately meet summer demand and has to our knowledge not </w:t>
            </w:r>
            <w:proofErr w:type="spellStart"/>
            <w:r>
              <w:rPr>
                <w:rFonts w:cs="Arial"/>
              </w:rPr>
              <w:t>ID’d</w:t>
            </w:r>
            <w:proofErr w:type="spellEnd"/>
            <w:r>
              <w:rPr>
                <w:rFonts w:cs="Arial"/>
              </w:rPr>
              <w:t xml:space="preserve"> any forecast shortfall in any season except for during the occasional long and deep winter cold-snap (per the </w:t>
            </w:r>
            <w:proofErr w:type="spellStart"/>
            <w:r>
              <w:rPr>
                <w:rFonts w:cs="Arial"/>
              </w:rPr>
              <w:t>OFSA</w:t>
            </w:r>
            <w:proofErr w:type="spellEnd"/>
            <w:r>
              <w:rPr>
                <w:rFonts w:cs="Arial"/>
              </w:rPr>
              <w:t>).</w:t>
            </w:r>
          </w:p>
          <w:p w14:paraId="018526BF" w14:textId="77777777" w:rsidR="006C7685" w:rsidRDefault="006C7685" w:rsidP="00792924">
            <w:pPr>
              <w:jc w:val="left"/>
              <w:rPr>
                <w:rFonts w:cs="Arial"/>
              </w:rPr>
            </w:pPr>
          </w:p>
          <w:p w14:paraId="323A1697" w14:textId="746607B6" w:rsidR="006C7685" w:rsidRPr="00C3244F" w:rsidRDefault="006C7685" w:rsidP="00792924">
            <w:pPr>
              <w:jc w:val="left"/>
              <w:rPr>
                <w:rFonts w:cs="Arial"/>
              </w:rPr>
            </w:pPr>
            <w:r>
              <w:rPr>
                <w:rFonts w:cs="Arial"/>
              </w:rPr>
              <w:t>All such unsupported assertions should be revised or removed throughout.</w:t>
            </w:r>
          </w:p>
        </w:tc>
        <w:tc>
          <w:tcPr>
            <w:tcW w:w="4284" w:type="dxa"/>
          </w:tcPr>
          <w:p w14:paraId="79817BD7" w14:textId="77777777" w:rsidR="00792924" w:rsidRPr="00C3244F" w:rsidRDefault="00792924" w:rsidP="00792924">
            <w:pPr>
              <w:rPr>
                <w:rFonts w:cs="Arial"/>
              </w:rPr>
            </w:pPr>
          </w:p>
        </w:tc>
      </w:tr>
      <w:tr w:rsidR="00792924" w14:paraId="7B4D886C" w14:textId="77777777" w:rsidTr="00C3244F">
        <w:tc>
          <w:tcPr>
            <w:tcW w:w="1327" w:type="dxa"/>
          </w:tcPr>
          <w:p w14:paraId="70F31A09" w14:textId="08CC5435" w:rsidR="00792924" w:rsidRPr="00C3244F" w:rsidRDefault="006C7685" w:rsidP="00792924">
            <w:pPr>
              <w:rPr>
                <w:rFonts w:cs="Arial"/>
              </w:rPr>
            </w:pPr>
            <w:r>
              <w:rPr>
                <w:rFonts w:cs="Arial"/>
              </w:rPr>
              <w:lastRenderedPageBreak/>
              <w:t>p.10</w:t>
            </w:r>
          </w:p>
        </w:tc>
        <w:tc>
          <w:tcPr>
            <w:tcW w:w="1947" w:type="dxa"/>
          </w:tcPr>
          <w:p w14:paraId="393ACFAB" w14:textId="57691DA4" w:rsidR="00792924" w:rsidRPr="00C3244F" w:rsidRDefault="006C7685" w:rsidP="00792924">
            <w:pPr>
              <w:rPr>
                <w:rFonts w:cs="Arial"/>
              </w:rPr>
            </w:pPr>
            <w:r>
              <w:rPr>
                <w:rFonts w:cs="Arial"/>
              </w:rPr>
              <w:t>Sec. 1.1.5.1</w:t>
            </w:r>
          </w:p>
        </w:tc>
        <w:tc>
          <w:tcPr>
            <w:tcW w:w="2734" w:type="dxa"/>
          </w:tcPr>
          <w:p w14:paraId="203DAB77" w14:textId="39D79F12" w:rsidR="00792924" w:rsidRPr="00C3244F" w:rsidRDefault="00792924" w:rsidP="00792924">
            <w:pPr>
              <w:rPr>
                <w:rFonts w:cs="Arial"/>
              </w:rPr>
            </w:pPr>
            <w:r w:rsidRPr="0033436A">
              <w:rPr>
                <w:rFonts w:cs="Arial"/>
              </w:rPr>
              <w:t>Conservation Law Foundation</w:t>
            </w:r>
          </w:p>
        </w:tc>
        <w:tc>
          <w:tcPr>
            <w:tcW w:w="4198" w:type="dxa"/>
          </w:tcPr>
          <w:p w14:paraId="61A60E8D" w14:textId="77777777" w:rsidR="007D5A11" w:rsidRDefault="006C7685" w:rsidP="00792924">
            <w:pPr>
              <w:jc w:val="left"/>
              <w:rPr>
                <w:rFonts w:cs="Arial"/>
              </w:rPr>
            </w:pPr>
            <w:r>
              <w:rPr>
                <w:rFonts w:cs="Arial"/>
              </w:rPr>
              <w:t xml:space="preserve">Comment 5: Second paragraph – delete reference to the now historical retirement of Pilgrim.  </w:t>
            </w:r>
          </w:p>
          <w:p w14:paraId="39D3084B" w14:textId="77777777" w:rsidR="007D5A11" w:rsidRDefault="007D5A11" w:rsidP="00792924">
            <w:pPr>
              <w:jc w:val="left"/>
              <w:rPr>
                <w:rFonts w:cs="Arial"/>
              </w:rPr>
            </w:pPr>
          </w:p>
          <w:p w14:paraId="78E7AD9F" w14:textId="7958249A" w:rsidR="00792924" w:rsidRPr="00C3244F" w:rsidRDefault="007D5A11" w:rsidP="00792924">
            <w:pPr>
              <w:jc w:val="left"/>
              <w:rPr>
                <w:rFonts w:cs="Arial"/>
              </w:rPr>
            </w:pPr>
            <w:r>
              <w:rPr>
                <w:rFonts w:cs="Arial"/>
              </w:rPr>
              <w:t>That retirement</w:t>
            </w:r>
            <w:r w:rsidR="006C7685">
              <w:rPr>
                <w:rFonts w:cs="Arial"/>
              </w:rPr>
              <w:t xml:space="preserve"> is now a known, status-quo, steady-state system condition that is unrelated to “[f]</w:t>
            </w:r>
            <w:proofErr w:type="spellStart"/>
            <w:r w:rsidR="006C7685">
              <w:rPr>
                <w:rFonts w:cs="Arial"/>
              </w:rPr>
              <w:t>urther</w:t>
            </w:r>
            <w:proofErr w:type="spellEnd"/>
            <w:r w:rsidR="006C7685">
              <w:rPr>
                <w:rFonts w:cs="Arial"/>
              </w:rPr>
              <w:t xml:space="preserve"> retirements of coal and oil generators . . . expected over the next 10 years” or anything else in the subse</w:t>
            </w:r>
            <w:r>
              <w:rPr>
                <w:rFonts w:cs="Arial"/>
              </w:rPr>
              <w:t>c</w:t>
            </w:r>
            <w:r w:rsidR="006C7685">
              <w:rPr>
                <w:rFonts w:cs="Arial"/>
              </w:rPr>
              <w:t>tion (</w:t>
            </w:r>
            <w:r>
              <w:rPr>
                <w:rFonts w:cs="Arial"/>
              </w:rPr>
              <w:t>discussing a regional “dependence” on gas as “the Primary Fuel.”</w:t>
            </w:r>
          </w:p>
        </w:tc>
        <w:tc>
          <w:tcPr>
            <w:tcW w:w="4284" w:type="dxa"/>
          </w:tcPr>
          <w:p w14:paraId="6AFCB235" w14:textId="77777777" w:rsidR="00792924" w:rsidRPr="00C3244F" w:rsidRDefault="00792924" w:rsidP="00792924">
            <w:pPr>
              <w:rPr>
                <w:rFonts w:cs="Arial"/>
              </w:rPr>
            </w:pPr>
          </w:p>
        </w:tc>
      </w:tr>
      <w:tr w:rsidR="00792924" w14:paraId="74EFB9B6" w14:textId="77777777" w:rsidTr="00C3244F">
        <w:tc>
          <w:tcPr>
            <w:tcW w:w="1327" w:type="dxa"/>
          </w:tcPr>
          <w:p w14:paraId="68778A19" w14:textId="683FFF60" w:rsidR="00792924" w:rsidRPr="00C3244F" w:rsidRDefault="007D5A11" w:rsidP="00792924">
            <w:pPr>
              <w:rPr>
                <w:rFonts w:cs="Arial"/>
              </w:rPr>
            </w:pPr>
            <w:r>
              <w:rPr>
                <w:rFonts w:cs="Arial"/>
              </w:rPr>
              <w:t>p.10</w:t>
            </w:r>
          </w:p>
        </w:tc>
        <w:tc>
          <w:tcPr>
            <w:tcW w:w="1947" w:type="dxa"/>
          </w:tcPr>
          <w:p w14:paraId="4CF9CC74" w14:textId="63B56B3F" w:rsidR="00792924" w:rsidRPr="00C3244F" w:rsidRDefault="007D5A11" w:rsidP="00792924">
            <w:pPr>
              <w:rPr>
                <w:rFonts w:cs="Arial"/>
              </w:rPr>
            </w:pPr>
            <w:r>
              <w:rPr>
                <w:rFonts w:cs="Arial"/>
              </w:rPr>
              <w:t>Sec. 1.1.5.2</w:t>
            </w:r>
          </w:p>
        </w:tc>
        <w:tc>
          <w:tcPr>
            <w:tcW w:w="2734" w:type="dxa"/>
          </w:tcPr>
          <w:p w14:paraId="26256325" w14:textId="1FFE3C59" w:rsidR="00792924" w:rsidRPr="00C3244F" w:rsidRDefault="00792924" w:rsidP="00792924">
            <w:pPr>
              <w:rPr>
                <w:rFonts w:cs="Arial"/>
              </w:rPr>
            </w:pPr>
            <w:r w:rsidRPr="0033436A">
              <w:rPr>
                <w:rFonts w:cs="Arial"/>
              </w:rPr>
              <w:t>Conservation Law Foundation</w:t>
            </w:r>
          </w:p>
        </w:tc>
        <w:tc>
          <w:tcPr>
            <w:tcW w:w="4198" w:type="dxa"/>
          </w:tcPr>
          <w:p w14:paraId="66F3D68E" w14:textId="27AD59F1" w:rsidR="00792924" w:rsidRDefault="007D5A11" w:rsidP="00792924">
            <w:pPr>
              <w:jc w:val="left"/>
              <w:rPr>
                <w:rFonts w:cs="Arial"/>
              </w:rPr>
            </w:pPr>
            <w:r>
              <w:rPr>
                <w:rFonts w:cs="Arial"/>
              </w:rPr>
              <w:t>Comment 6: Delete suggestion that “Pipelines can be constrained at any time of the year” as irrelevant and/or inaccurate.</w:t>
            </w:r>
          </w:p>
          <w:p w14:paraId="118B88B4" w14:textId="77777777" w:rsidR="007D5A11" w:rsidRDefault="007D5A11" w:rsidP="00792924">
            <w:pPr>
              <w:jc w:val="left"/>
              <w:rPr>
                <w:rFonts w:cs="Arial"/>
              </w:rPr>
            </w:pPr>
          </w:p>
          <w:p w14:paraId="03595697" w14:textId="2E69CE73" w:rsidR="007D5A11" w:rsidRPr="00C3244F" w:rsidRDefault="007D5A11" w:rsidP="00792924">
            <w:pPr>
              <w:jc w:val="left"/>
              <w:rPr>
                <w:rFonts w:cs="Arial"/>
              </w:rPr>
            </w:pPr>
            <w:r>
              <w:rPr>
                <w:rFonts w:cs="Arial"/>
              </w:rPr>
              <w:t>What evidence does ISO-NE have of any such meaningful constraint in, for example, mid-summer?  If such evidence exists, what is ISO-NE doing to mitigate summer pipeline constraints on the electricity system.</w:t>
            </w:r>
          </w:p>
        </w:tc>
        <w:tc>
          <w:tcPr>
            <w:tcW w:w="4284" w:type="dxa"/>
          </w:tcPr>
          <w:p w14:paraId="155B91A9" w14:textId="77777777" w:rsidR="00792924" w:rsidRPr="00C3244F" w:rsidRDefault="00792924" w:rsidP="00792924">
            <w:pPr>
              <w:rPr>
                <w:rFonts w:cs="Arial"/>
              </w:rPr>
            </w:pPr>
          </w:p>
        </w:tc>
      </w:tr>
      <w:tr w:rsidR="00792924" w14:paraId="008E5513" w14:textId="77777777" w:rsidTr="00C3244F">
        <w:tc>
          <w:tcPr>
            <w:tcW w:w="1327" w:type="dxa"/>
          </w:tcPr>
          <w:p w14:paraId="2BB47999" w14:textId="2987ED74" w:rsidR="00792924" w:rsidRPr="00C3244F" w:rsidRDefault="007D5A11" w:rsidP="00792924">
            <w:pPr>
              <w:rPr>
                <w:rFonts w:cs="Arial"/>
              </w:rPr>
            </w:pPr>
            <w:r>
              <w:rPr>
                <w:rFonts w:cs="Arial"/>
              </w:rPr>
              <w:t>p.11</w:t>
            </w:r>
          </w:p>
        </w:tc>
        <w:tc>
          <w:tcPr>
            <w:tcW w:w="1947" w:type="dxa"/>
          </w:tcPr>
          <w:p w14:paraId="45A9AD6F" w14:textId="3913279A" w:rsidR="00792924" w:rsidRPr="00C3244F" w:rsidRDefault="007D5A11" w:rsidP="00792924">
            <w:pPr>
              <w:rPr>
                <w:rFonts w:cs="Arial"/>
              </w:rPr>
            </w:pPr>
            <w:r>
              <w:rPr>
                <w:rFonts w:cs="Arial"/>
              </w:rPr>
              <w:t>Sec. 1.1.5.2</w:t>
            </w:r>
          </w:p>
        </w:tc>
        <w:tc>
          <w:tcPr>
            <w:tcW w:w="2734" w:type="dxa"/>
          </w:tcPr>
          <w:p w14:paraId="196F66C6" w14:textId="775DEEC1" w:rsidR="00792924" w:rsidRPr="00C3244F" w:rsidRDefault="00792924" w:rsidP="00792924">
            <w:pPr>
              <w:rPr>
                <w:rFonts w:cs="Arial"/>
              </w:rPr>
            </w:pPr>
            <w:r w:rsidRPr="0033436A">
              <w:rPr>
                <w:rFonts w:cs="Arial"/>
              </w:rPr>
              <w:t>Conservation Law Foundation</w:t>
            </w:r>
          </w:p>
        </w:tc>
        <w:tc>
          <w:tcPr>
            <w:tcW w:w="4198" w:type="dxa"/>
          </w:tcPr>
          <w:p w14:paraId="03F41573" w14:textId="77777777" w:rsidR="00792924" w:rsidRDefault="007D5A11" w:rsidP="00792924">
            <w:pPr>
              <w:jc w:val="left"/>
              <w:rPr>
                <w:rFonts w:cs="Arial"/>
              </w:rPr>
            </w:pPr>
            <w:r>
              <w:rPr>
                <w:rFonts w:cs="Arial"/>
              </w:rPr>
              <w:t>Comment 7:</w:t>
            </w:r>
            <w:r w:rsidR="00996CC8">
              <w:rPr>
                <w:rFonts w:cs="Arial"/>
              </w:rPr>
              <w:t xml:space="preserve"> Add to third paragraph mention/description of ISO-NE analysis conducted for </w:t>
            </w:r>
            <w:proofErr w:type="spellStart"/>
            <w:r w:rsidR="00996CC8">
              <w:rPr>
                <w:rFonts w:cs="Arial"/>
              </w:rPr>
              <w:t>MassCEC</w:t>
            </w:r>
            <w:proofErr w:type="spellEnd"/>
            <w:r w:rsidR="00996CC8">
              <w:rPr>
                <w:rFonts w:cs="Arial"/>
              </w:rPr>
              <w:t xml:space="preserve"> regarding the impact </w:t>
            </w:r>
            <w:proofErr w:type="spellStart"/>
            <w:r w:rsidR="00996CC8">
              <w:rPr>
                <w:rFonts w:cs="Arial"/>
              </w:rPr>
              <w:t>OWS</w:t>
            </w:r>
            <w:proofErr w:type="spellEnd"/>
            <w:r w:rsidR="00996CC8">
              <w:rPr>
                <w:rFonts w:cs="Arial"/>
              </w:rPr>
              <w:t xml:space="preserve"> would have had if operating during the 2017-18 cold-snap.</w:t>
            </w:r>
          </w:p>
          <w:p w14:paraId="62140293" w14:textId="77777777" w:rsidR="00996CC8" w:rsidRDefault="00996CC8" w:rsidP="00792924">
            <w:pPr>
              <w:jc w:val="left"/>
              <w:rPr>
                <w:rFonts w:cs="Arial"/>
              </w:rPr>
            </w:pPr>
          </w:p>
          <w:p w14:paraId="61C67F89" w14:textId="20C04AA4" w:rsidR="00996CC8" w:rsidRPr="00C3244F" w:rsidRDefault="00996CC8" w:rsidP="00792924">
            <w:pPr>
              <w:jc w:val="left"/>
              <w:rPr>
                <w:rFonts w:cs="Arial"/>
              </w:rPr>
            </w:pPr>
            <w:r>
              <w:rPr>
                <w:rFonts w:cs="Arial"/>
              </w:rPr>
              <w:t xml:space="preserve">That analysis shows not a “limited” role for renewables in “offsetting natural gas consumption . . . during extreme weather conditions,” but instead that </w:t>
            </w:r>
            <w:proofErr w:type="spellStart"/>
            <w:r>
              <w:rPr>
                <w:rFonts w:cs="Arial"/>
              </w:rPr>
              <w:t>VERs</w:t>
            </w:r>
            <w:proofErr w:type="spellEnd"/>
            <w:r>
              <w:rPr>
                <w:rFonts w:cs="Arial"/>
              </w:rPr>
              <w:t>, and OSW in particular, can be reasonably expected to directly contribute to fuel and energy diversity during the main “extreme weather” of concern in the region, that is, winter cold-snaps.</w:t>
            </w:r>
          </w:p>
        </w:tc>
        <w:tc>
          <w:tcPr>
            <w:tcW w:w="4284" w:type="dxa"/>
          </w:tcPr>
          <w:p w14:paraId="1717A129" w14:textId="77777777" w:rsidR="00792924" w:rsidRPr="00C3244F" w:rsidRDefault="00792924" w:rsidP="00792924">
            <w:pPr>
              <w:rPr>
                <w:rFonts w:cs="Arial"/>
              </w:rPr>
            </w:pPr>
          </w:p>
        </w:tc>
      </w:tr>
      <w:tr w:rsidR="00792924" w14:paraId="00531D57" w14:textId="77777777" w:rsidTr="00C3244F">
        <w:tc>
          <w:tcPr>
            <w:tcW w:w="1327" w:type="dxa"/>
          </w:tcPr>
          <w:p w14:paraId="6F626FB3" w14:textId="5081090C" w:rsidR="00792924" w:rsidRPr="00C3244F" w:rsidRDefault="00996CC8" w:rsidP="00792924">
            <w:pPr>
              <w:rPr>
                <w:rFonts w:cs="Arial"/>
              </w:rPr>
            </w:pPr>
            <w:r>
              <w:rPr>
                <w:rFonts w:cs="Arial"/>
              </w:rPr>
              <w:t>pp.16-17</w:t>
            </w:r>
          </w:p>
        </w:tc>
        <w:tc>
          <w:tcPr>
            <w:tcW w:w="1947" w:type="dxa"/>
          </w:tcPr>
          <w:p w14:paraId="2E640FE7" w14:textId="0B79746F" w:rsidR="00792924" w:rsidRPr="00C3244F" w:rsidRDefault="00996CC8" w:rsidP="00792924">
            <w:pPr>
              <w:rPr>
                <w:rFonts w:cs="Arial"/>
              </w:rPr>
            </w:pPr>
            <w:r>
              <w:rPr>
                <w:rFonts w:cs="Arial"/>
              </w:rPr>
              <w:t>Sec. 1.2</w:t>
            </w:r>
          </w:p>
        </w:tc>
        <w:tc>
          <w:tcPr>
            <w:tcW w:w="2734" w:type="dxa"/>
          </w:tcPr>
          <w:p w14:paraId="4FC2E942" w14:textId="699D6CCE" w:rsidR="00792924" w:rsidRPr="00C3244F" w:rsidRDefault="00792924" w:rsidP="00792924">
            <w:pPr>
              <w:rPr>
                <w:rFonts w:cs="Arial"/>
              </w:rPr>
            </w:pPr>
            <w:r w:rsidRPr="0033436A">
              <w:rPr>
                <w:rFonts w:cs="Arial"/>
              </w:rPr>
              <w:t>Conservation Law Foundation</w:t>
            </w:r>
          </w:p>
        </w:tc>
        <w:tc>
          <w:tcPr>
            <w:tcW w:w="4198" w:type="dxa"/>
          </w:tcPr>
          <w:p w14:paraId="0EC25FC6" w14:textId="7DF8FC2A" w:rsidR="00792924" w:rsidRDefault="000A5CCD" w:rsidP="00792924">
            <w:pPr>
              <w:jc w:val="left"/>
              <w:rPr>
                <w:rFonts w:cs="Arial"/>
              </w:rPr>
            </w:pPr>
            <w:r>
              <w:rPr>
                <w:rFonts w:cs="Arial"/>
              </w:rPr>
              <w:t xml:space="preserve">Comment 8: </w:t>
            </w:r>
            <w:r w:rsidR="00996CC8">
              <w:rPr>
                <w:rFonts w:cs="Arial"/>
              </w:rPr>
              <w:t xml:space="preserve">Revise to list only “system needs, and plans for meeting those needs, for 2019 through 2028” that is, </w:t>
            </w:r>
            <w:r w:rsidR="00996CC8">
              <w:rPr>
                <w:rFonts w:cs="Arial"/>
                <w:i/>
                <w:iCs/>
              </w:rPr>
              <w:t>future</w:t>
            </w:r>
            <w:r w:rsidR="009844A4">
              <w:rPr>
                <w:rFonts w:cs="Arial"/>
              </w:rPr>
              <w:t xml:space="preserve"> needs and current plans to meet them</w:t>
            </w:r>
            <w:r w:rsidR="00996CC8">
              <w:rPr>
                <w:rFonts w:cs="Arial"/>
              </w:rPr>
              <w:t>.</w:t>
            </w:r>
          </w:p>
          <w:p w14:paraId="3E0C626A" w14:textId="77777777" w:rsidR="00996CC8" w:rsidRDefault="00996CC8" w:rsidP="00792924">
            <w:pPr>
              <w:jc w:val="left"/>
              <w:rPr>
                <w:rFonts w:cs="Arial"/>
              </w:rPr>
            </w:pPr>
          </w:p>
          <w:p w14:paraId="037B68BD" w14:textId="3102F2B8" w:rsidR="00996CC8" w:rsidRPr="00996CC8" w:rsidRDefault="00996CC8" w:rsidP="00792924">
            <w:pPr>
              <w:jc w:val="left"/>
              <w:rPr>
                <w:rFonts w:cs="Arial"/>
              </w:rPr>
            </w:pPr>
            <w:r>
              <w:rPr>
                <w:rFonts w:cs="Arial"/>
              </w:rPr>
              <w:lastRenderedPageBreak/>
              <w:t>The 2</w:t>
            </w:r>
            <w:r w:rsidRPr="00996CC8">
              <w:rPr>
                <w:rFonts w:cs="Arial"/>
                <w:vertAlign w:val="superscript"/>
              </w:rPr>
              <w:t>nd</w:t>
            </w:r>
            <w:r>
              <w:rPr>
                <w:rFonts w:cs="Arial"/>
                <w:vertAlign w:val="superscript"/>
              </w:rPr>
              <w:t xml:space="preserve"> </w:t>
            </w:r>
            <w:r>
              <w:rPr>
                <w:rFonts w:cs="Arial"/>
              </w:rPr>
              <w:t>(“reserves are provided”), 3</w:t>
            </w:r>
            <w:r w:rsidRPr="00996CC8">
              <w:rPr>
                <w:rFonts w:cs="Arial"/>
                <w:vertAlign w:val="superscript"/>
              </w:rPr>
              <w:t>rd</w:t>
            </w:r>
            <w:r>
              <w:rPr>
                <w:rFonts w:cs="Arial"/>
              </w:rPr>
              <w:t xml:space="preserve"> (expansion . . . has improved”), 4</w:t>
            </w:r>
            <w:r w:rsidRPr="00996CC8">
              <w:rPr>
                <w:rFonts w:cs="Arial"/>
                <w:vertAlign w:val="superscript"/>
              </w:rPr>
              <w:t>th</w:t>
            </w:r>
            <w:r>
              <w:rPr>
                <w:rFonts w:cs="Arial"/>
                <w:vertAlign w:val="superscript"/>
              </w:rPr>
              <w:t xml:space="preserve"> </w:t>
            </w:r>
            <w:r>
              <w:rPr>
                <w:rFonts w:cs="Arial"/>
              </w:rPr>
              <w:t>(“processes now reflect”), 5</w:t>
            </w:r>
            <w:r w:rsidRPr="00996CC8">
              <w:rPr>
                <w:rFonts w:cs="Arial"/>
                <w:vertAlign w:val="superscript"/>
              </w:rPr>
              <w:t>th</w:t>
            </w:r>
            <w:r>
              <w:rPr>
                <w:rFonts w:cs="Arial"/>
              </w:rPr>
              <w:t xml:space="preserve"> (</w:t>
            </w:r>
            <w:r w:rsidR="009844A4">
              <w:rPr>
                <w:rFonts w:cs="Arial"/>
              </w:rPr>
              <w:t>“organizations assessed . . . ISO took” action</w:t>
            </w:r>
            <w:r>
              <w:rPr>
                <w:rFonts w:cs="Arial"/>
              </w:rPr>
              <w:t>), and 9</w:t>
            </w:r>
            <w:r w:rsidRPr="00996CC8">
              <w:rPr>
                <w:rFonts w:cs="Arial"/>
                <w:vertAlign w:val="superscript"/>
              </w:rPr>
              <w:t>th</w:t>
            </w:r>
            <w:r>
              <w:rPr>
                <w:rFonts w:cs="Arial"/>
              </w:rPr>
              <w:t xml:space="preserve"> </w:t>
            </w:r>
            <w:r w:rsidR="009844A4">
              <w:rPr>
                <w:rFonts w:cs="Arial"/>
              </w:rPr>
              <w:t xml:space="preserve">(“ISO has improved”) </w:t>
            </w:r>
            <w:r>
              <w:rPr>
                <w:rFonts w:cs="Arial"/>
              </w:rPr>
              <w:t>finding</w:t>
            </w:r>
            <w:r w:rsidR="009844A4">
              <w:rPr>
                <w:rFonts w:cs="Arial"/>
              </w:rPr>
              <w:t>s</w:t>
            </w:r>
            <w:r>
              <w:rPr>
                <w:rFonts w:cs="Arial"/>
              </w:rPr>
              <w:t xml:space="preserve"> and conclusions listed are all observations about current or </w:t>
            </w:r>
            <w:r>
              <w:rPr>
                <w:rFonts w:cs="Arial"/>
                <w:u w:val="single"/>
              </w:rPr>
              <w:t>past</w:t>
            </w:r>
            <w:r>
              <w:rPr>
                <w:rFonts w:cs="Arial"/>
              </w:rPr>
              <w:t xml:space="preserve"> system performance, changes, or activities rather than about future needs and plans for meeting them.</w:t>
            </w:r>
          </w:p>
        </w:tc>
        <w:tc>
          <w:tcPr>
            <w:tcW w:w="4284" w:type="dxa"/>
          </w:tcPr>
          <w:p w14:paraId="306DD362" w14:textId="77777777" w:rsidR="00792924" w:rsidRPr="00C3244F" w:rsidRDefault="00792924" w:rsidP="00792924">
            <w:pPr>
              <w:rPr>
                <w:rFonts w:cs="Arial"/>
              </w:rPr>
            </w:pPr>
          </w:p>
        </w:tc>
      </w:tr>
      <w:tr w:rsidR="00792924" w14:paraId="44346F0A" w14:textId="77777777" w:rsidTr="00C3244F">
        <w:tc>
          <w:tcPr>
            <w:tcW w:w="1327" w:type="dxa"/>
          </w:tcPr>
          <w:p w14:paraId="0F9931B4" w14:textId="14CB8FE2" w:rsidR="00792924" w:rsidRPr="00C3244F" w:rsidRDefault="000A5CCD" w:rsidP="00792924">
            <w:pPr>
              <w:rPr>
                <w:rFonts w:cs="Arial"/>
              </w:rPr>
            </w:pPr>
            <w:r>
              <w:rPr>
                <w:rFonts w:cs="Arial"/>
              </w:rPr>
              <w:t>p.24</w:t>
            </w:r>
          </w:p>
        </w:tc>
        <w:tc>
          <w:tcPr>
            <w:tcW w:w="1947" w:type="dxa"/>
          </w:tcPr>
          <w:p w14:paraId="0314887C" w14:textId="257D094A" w:rsidR="00792924" w:rsidRPr="00C3244F" w:rsidRDefault="000A5CCD" w:rsidP="00792924">
            <w:pPr>
              <w:rPr>
                <w:rFonts w:cs="Arial"/>
              </w:rPr>
            </w:pPr>
            <w:r>
              <w:rPr>
                <w:rFonts w:cs="Arial"/>
              </w:rPr>
              <w:t>Sec. 2.1.4</w:t>
            </w:r>
          </w:p>
        </w:tc>
        <w:tc>
          <w:tcPr>
            <w:tcW w:w="2734" w:type="dxa"/>
          </w:tcPr>
          <w:p w14:paraId="45C4A078" w14:textId="5763FD11" w:rsidR="00792924" w:rsidRPr="00C3244F" w:rsidRDefault="00792924" w:rsidP="00792924">
            <w:pPr>
              <w:rPr>
                <w:rFonts w:cs="Arial"/>
              </w:rPr>
            </w:pPr>
            <w:r w:rsidRPr="0033436A">
              <w:rPr>
                <w:rFonts w:cs="Arial"/>
              </w:rPr>
              <w:t>Conservation Law Foundation</w:t>
            </w:r>
          </w:p>
        </w:tc>
        <w:tc>
          <w:tcPr>
            <w:tcW w:w="4198" w:type="dxa"/>
          </w:tcPr>
          <w:p w14:paraId="35EAB621" w14:textId="77777777" w:rsidR="00792924" w:rsidRDefault="000A5CCD" w:rsidP="00792924">
            <w:pPr>
              <w:jc w:val="left"/>
              <w:rPr>
                <w:rFonts w:cs="Arial"/>
              </w:rPr>
            </w:pPr>
            <w:r>
              <w:rPr>
                <w:rFonts w:cs="Arial"/>
              </w:rPr>
              <w:t xml:space="preserve">Comment 9: Bullet one and note 51 – see CLF Comment 3: </w:t>
            </w:r>
            <w:proofErr w:type="spellStart"/>
            <w:r>
              <w:rPr>
                <w:rFonts w:cs="Arial"/>
              </w:rPr>
              <w:t>VERs</w:t>
            </w:r>
            <w:proofErr w:type="spellEnd"/>
            <w:r>
              <w:rPr>
                <w:rFonts w:cs="Arial"/>
              </w:rPr>
              <w:t xml:space="preserve"> are not “fuel constrained” and are not “subject to variations” in their fuel supply – the do not use or burn fuel (as ISO-NE’s use of quotes in n.51 recognize).</w:t>
            </w:r>
          </w:p>
          <w:p w14:paraId="7B38A986" w14:textId="77777777" w:rsidR="000A5CCD" w:rsidRDefault="000A5CCD" w:rsidP="00792924">
            <w:pPr>
              <w:jc w:val="left"/>
              <w:rPr>
                <w:rFonts w:cs="Arial"/>
              </w:rPr>
            </w:pPr>
          </w:p>
          <w:p w14:paraId="234CFA10" w14:textId="77DFCE12" w:rsidR="000A5CCD" w:rsidRPr="00C3244F" w:rsidRDefault="000A5CCD" w:rsidP="00792924">
            <w:pPr>
              <w:jc w:val="left"/>
              <w:rPr>
                <w:rFonts w:cs="Arial"/>
              </w:rPr>
            </w:pPr>
            <w:r>
              <w:rPr>
                <w:rFonts w:cs="Arial"/>
              </w:rPr>
              <w:t xml:space="preserve">Delete throughout all references to </w:t>
            </w:r>
            <w:proofErr w:type="spellStart"/>
            <w:r>
              <w:rPr>
                <w:rFonts w:cs="Arial"/>
              </w:rPr>
              <w:t>VERs</w:t>
            </w:r>
            <w:proofErr w:type="spellEnd"/>
            <w:r>
              <w:rPr>
                <w:rFonts w:cs="Arial"/>
              </w:rPr>
              <w:t xml:space="preserve"> as fuel constrained or using “fuel” when in fact they do not use or burn fuel.</w:t>
            </w:r>
          </w:p>
        </w:tc>
        <w:tc>
          <w:tcPr>
            <w:tcW w:w="4284" w:type="dxa"/>
          </w:tcPr>
          <w:p w14:paraId="5B220C08" w14:textId="77777777" w:rsidR="00792924" w:rsidRPr="00C3244F" w:rsidRDefault="00792924" w:rsidP="00792924">
            <w:pPr>
              <w:rPr>
                <w:rFonts w:cs="Arial"/>
              </w:rPr>
            </w:pPr>
          </w:p>
        </w:tc>
      </w:tr>
      <w:tr w:rsidR="00792924" w14:paraId="6C195FD1" w14:textId="77777777" w:rsidTr="00C3244F">
        <w:tc>
          <w:tcPr>
            <w:tcW w:w="1327" w:type="dxa"/>
          </w:tcPr>
          <w:p w14:paraId="2A94AE32" w14:textId="030F4A93" w:rsidR="00792924" w:rsidRPr="00C3244F" w:rsidRDefault="00CE2E11" w:rsidP="00792924">
            <w:pPr>
              <w:rPr>
                <w:rFonts w:cs="Arial"/>
              </w:rPr>
            </w:pPr>
            <w:r>
              <w:rPr>
                <w:rFonts w:cs="Arial"/>
              </w:rPr>
              <w:t>p.35</w:t>
            </w:r>
          </w:p>
        </w:tc>
        <w:tc>
          <w:tcPr>
            <w:tcW w:w="1947" w:type="dxa"/>
          </w:tcPr>
          <w:p w14:paraId="24EB8CA8" w14:textId="57DCE0CA" w:rsidR="00792924" w:rsidRPr="00C3244F" w:rsidRDefault="00CE2E11" w:rsidP="00792924">
            <w:pPr>
              <w:rPr>
                <w:rFonts w:cs="Arial"/>
              </w:rPr>
            </w:pPr>
            <w:r>
              <w:rPr>
                <w:rFonts w:cs="Arial"/>
              </w:rPr>
              <w:t>Sec. 3.1 Intro</w:t>
            </w:r>
          </w:p>
        </w:tc>
        <w:tc>
          <w:tcPr>
            <w:tcW w:w="2734" w:type="dxa"/>
          </w:tcPr>
          <w:p w14:paraId="7B7FD05C" w14:textId="31F05409" w:rsidR="00792924" w:rsidRPr="00C3244F" w:rsidRDefault="00792924" w:rsidP="00792924">
            <w:pPr>
              <w:rPr>
                <w:rFonts w:cs="Arial"/>
              </w:rPr>
            </w:pPr>
            <w:r w:rsidRPr="0033436A">
              <w:rPr>
                <w:rFonts w:cs="Arial"/>
              </w:rPr>
              <w:t>Conservation Law Foundation</w:t>
            </w:r>
          </w:p>
        </w:tc>
        <w:tc>
          <w:tcPr>
            <w:tcW w:w="4198" w:type="dxa"/>
          </w:tcPr>
          <w:p w14:paraId="2029B985" w14:textId="69D050A3" w:rsidR="00792924" w:rsidRDefault="000E5B62" w:rsidP="00792924">
            <w:pPr>
              <w:jc w:val="left"/>
            </w:pPr>
            <w:r>
              <w:rPr>
                <w:rFonts w:cs="Arial"/>
              </w:rPr>
              <w:t>Comment 10:</w:t>
            </w:r>
            <w:r>
              <w:t xml:space="preserve"> </w:t>
            </w:r>
            <w:r w:rsidR="00CE2E11">
              <w:t>“</w:t>
            </w:r>
            <w:r w:rsidR="00CE2E11" w:rsidRPr="009050B8">
              <w:t xml:space="preserve">A top priority of </w:t>
            </w:r>
            <w:del w:id="0" w:author="David Ismay" w:date="2019-07-24T13:51:00Z">
              <w:r w:rsidR="00CE2E11" w:rsidRPr="009050B8" w:rsidDel="00CE2E11">
                <w:delText xml:space="preserve">many </w:delText>
              </w:r>
            </w:del>
            <w:ins w:id="1" w:author="David Ismay" w:date="2019-07-24T13:51:00Z">
              <w:r w:rsidR="00CE2E11">
                <w:t>five of the six</w:t>
              </w:r>
              <w:r w:rsidR="00CE2E11" w:rsidRPr="009050B8">
                <w:t xml:space="preserve"> </w:t>
              </w:r>
            </w:ins>
            <w:r w:rsidR="00CE2E11" w:rsidRPr="009050B8">
              <w:t>New England states</w:t>
            </w:r>
            <w:ins w:id="2" w:author="David Ismay" w:date="2019-07-24T13:52:00Z">
              <w:r w:rsidR="00CE2E11">
                <w:t xml:space="preserve"> (representing </w:t>
              </w:r>
            </w:ins>
            <w:ins w:id="3" w:author="David Ismay" w:date="2019-07-24T13:53:00Z">
              <w:r w:rsidR="00CE2E11">
                <w:t>approximately 90% of regional load)</w:t>
              </w:r>
            </w:ins>
            <w:r w:rsidR="00CE2E11" w:rsidRPr="009050B8">
              <w:t xml:space="preserve"> is combatting climate change, and </w:t>
            </w:r>
            <w:del w:id="4" w:author="David Ismay" w:date="2019-07-24T13:56:00Z">
              <w:r w:rsidR="00CE2E11" w:rsidRPr="009050B8" w:rsidDel="001B0A18">
                <w:delText xml:space="preserve">the </w:delText>
              </w:r>
            </w:del>
            <w:ins w:id="5" w:author="David Ismay" w:date="2019-07-24T13:56:00Z">
              <w:r w:rsidR="001B0A18">
                <w:t xml:space="preserve">related state </w:t>
              </w:r>
            </w:ins>
            <w:r w:rsidR="00CE2E11" w:rsidRPr="009050B8">
              <w:t>polic</w:t>
            </w:r>
            <w:r w:rsidR="00CE2E11" w:rsidRPr="00C71F4F">
              <w:t>ies in place significantly impact regional electric energy demand and consumption.</w:t>
            </w:r>
            <w:r w:rsidR="00CE2E11">
              <w:t>”</w:t>
            </w:r>
          </w:p>
          <w:p w14:paraId="6722AECC" w14:textId="77777777" w:rsidR="00CE2E11" w:rsidRDefault="00CE2E11" w:rsidP="00792924">
            <w:pPr>
              <w:jc w:val="left"/>
            </w:pPr>
          </w:p>
          <w:p w14:paraId="716956A0" w14:textId="29FDE4A9" w:rsidR="00CE2E11" w:rsidRPr="00C3244F" w:rsidRDefault="00CE2E11" w:rsidP="00792924">
            <w:pPr>
              <w:jc w:val="left"/>
              <w:rPr>
                <w:rFonts w:cs="Arial"/>
              </w:rPr>
            </w:pPr>
            <w:r>
              <w:t>ME, MA, CT, RI, and VT have existing laws and policies that are unambiguous regarding each state’s commitment to mitigating climate-damaging emissions.</w:t>
            </w:r>
          </w:p>
        </w:tc>
        <w:tc>
          <w:tcPr>
            <w:tcW w:w="4284" w:type="dxa"/>
          </w:tcPr>
          <w:p w14:paraId="712D260B" w14:textId="77777777" w:rsidR="00792924" w:rsidRPr="00C3244F" w:rsidRDefault="00792924" w:rsidP="00792924">
            <w:pPr>
              <w:rPr>
                <w:rFonts w:cs="Arial"/>
              </w:rPr>
            </w:pPr>
          </w:p>
        </w:tc>
      </w:tr>
      <w:tr w:rsidR="00792924" w14:paraId="7435A16F" w14:textId="77777777" w:rsidTr="00C3244F">
        <w:tc>
          <w:tcPr>
            <w:tcW w:w="1327" w:type="dxa"/>
          </w:tcPr>
          <w:p w14:paraId="247DBD74" w14:textId="541DAD23" w:rsidR="00792924" w:rsidRPr="00C3244F" w:rsidRDefault="000E5B62" w:rsidP="00792924">
            <w:pPr>
              <w:rPr>
                <w:rFonts w:cs="Arial"/>
              </w:rPr>
            </w:pPr>
            <w:r>
              <w:rPr>
                <w:rFonts w:cs="Arial"/>
              </w:rPr>
              <w:t>p.47</w:t>
            </w:r>
          </w:p>
        </w:tc>
        <w:tc>
          <w:tcPr>
            <w:tcW w:w="1947" w:type="dxa"/>
          </w:tcPr>
          <w:p w14:paraId="06D9CD9B" w14:textId="22AF8ECD" w:rsidR="00792924" w:rsidRPr="00C3244F" w:rsidRDefault="000E5B62" w:rsidP="00792924">
            <w:pPr>
              <w:rPr>
                <w:rFonts w:cs="Arial"/>
              </w:rPr>
            </w:pPr>
            <w:r>
              <w:rPr>
                <w:rFonts w:cs="Arial"/>
              </w:rPr>
              <w:t>Sec. 3.5 Summary</w:t>
            </w:r>
          </w:p>
        </w:tc>
        <w:tc>
          <w:tcPr>
            <w:tcW w:w="2734" w:type="dxa"/>
          </w:tcPr>
          <w:p w14:paraId="6CB16B34" w14:textId="6BD4B575" w:rsidR="00792924" w:rsidRPr="00C3244F" w:rsidRDefault="00792924" w:rsidP="00792924">
            <w:pPr>
              <w:rPr>
                <w:rFonts w:cs="Arial"/>
              </w:rPr>
            </w:pPr>
            <w:r w:rsidRPr="0033436A">
              <w:rPr>
                <w:rFonts w:cs="Arial"/>
              </w:rPr>
              <w:t>Conservation Law Foundation</w:t>
            </w:r>
          </w:p>
        </w:tc>
        <w:tc>
          <w:tcPr>
            <w:tcW w:w="4198" w:type="dxa"/>
          </w:tcPr>
          <w:p w14:paraId="6D6A970F" w14:textId="7A4C6219" w:rsidR="00792924" w:rsidRPr="00C3244F" w:rsidRDefault="000E5B62" w:rsidP="00792924">
            <w:pPr>
              <w:jc w:val="left"/>
              <w:rPr>
                <w:rFonts w:cs="Arial"/>
              </w:rPr>
            </w:pPr>
            <w:r>
              <w:rPr>
                <w:rFonts w:cs="Arial"/>
              </w:rPr>
              <w:t xml:space="preserve">Comment 11: Existing policies and reports (e.g., MA EV goals and incentives; Gov. Baker’s Transportation of the Future Commissions Report) offer sufficient numerical assessments and goals such that this issue demands more detail.  Those goals and policies speak to and will drive electrification expressly during the RSP19 study period.  They should be quantified (even if only estimated “high”/”low”) and studied for their potential impact on the system and resulting </w:t>
            </w:r>
            <w:r>
              <w:rPr>
                <w:rFonts w:cs="Arial"/>
              </w:rPr>
              <w:lastRenderedPageBreak/>
              <w:t>future/10-yr. needs for which ISO should begin concrete system planning efforts (even if only to assess and determine, e.g., no resulting need for related TX</w:t>
            </w:r>
            <w:r w:rsidR="006270F7">
              <w:rPr>
                <w:rFonts w:cs="Arial"/>
              </w:rPr>
              <w:t xml:space="preserve"> during the study period, if that is the case).</w:t>
            </w:r>
          </w:p>
        </w:tc>
        <w:tc>
          <w:tcPr>
            <w:tcW w:w="4284" w:type="dxa"/>
          </w:tcPr>
          <w:p w14:paraId="2D320D51" w14:textId="77777777" w:rsidR="00792924" w:rsidRPr="00C3244F" w:rsidRDefault="00792924" w:rsidP="00792924">
            <w:pPr>
              <w:rPr>
                <w:rFonts w:cs="Arial"/>
              </w:rPr>
            </w:pPr>
          </w:p>
        </w:tc>
      </w:tr>
      <w:tr w:rsidR="005C4F09" w14:paraId="10BC43A8" w14:textId="77777777" w:rsidTr="00C3244F">
        <w:tc>
          <w:tcPr>
            <w:tcW w:w="1327" w:type="dxa"/>
          </w:tcPr>
          <w:p w14:paraId="1508BC50" w14:textId="32336F02" w:rsidR="005C4F09" w:rsidRDefault="005C4F09" w:rsidP="005C4F09">
            <w:pPr>
              <w:rPr>
                <w:rFonts w:cs="Arial"/>
              </w:rPr>
            </w:pPr>
            <w:r>
              <w:rPr>
                <w:rFonts w:cs="Arial"/>
              </w:rPr>
              <w:t>p.62</w:t>
            </w:r>
          </w:p>
        </w:tc>
        <w:tc>
          <w:tcPr>
            <w:tcW w:w="1947" w:type="dxa"/>
          </w:tcPr>
          <w:p w14:paraId="0B2D14F8" w14:textId="7A367F55" w:rsidR="005C4F09" w:rsidRDefault="005C4F09" w:rsidP="005C4F09">
            <w:pPr>
              <w:rPr>
                <w:rFonts w:cs="Arial"/>
              </w:rPr>
            </w:pPr>
            <w:r>
              <w:rPr>
                <w:rFonts w:cs="Arial"/>
              </w:rPr>
              <w:t>Sec. 4.3.2</w:t>
            </w:r>
          </w:p>
        </w:tc>
        <w:tc>
          <w:tcPr>
            <w:tcW w:w="2734" w:type="dxa"/>
          </w:tcPr>
          <w:p w14:paraId="5B8A21A5" w14:textId="17BFD764" w:rsidR="005C4F09" w:rsidRPr="0033436A" w:rsidRDefault="005C4F09" w:rsidP="005C4F09">
            <w:pPr>
              <w:rPr>
                <w:rFonts w:cs="Arial"/>
              </w:rPr>
            </w:pPr>
            <w:r w:rsidRPr="0033436A">
              <w:rPr>
                <w:rFonts w:cs="Arial"/>
              </w:rPr>
              <w:t>Conservation Law Foundation</w:t>
            </w:r>
          </w:p>
        </w:tc>
        <w:tc>
          <w:tcPr>
            <w:tcW w:w="4198" w:type="dxa"/>
          </w:tcPr>
          <w:p w14:paraId="5D398F95" w14:textId="73F94654" w:rsidR="005C4F09" w:rsidRDefault="005C4F09" w:rsidP="005C4F09">
            <w:pPr>
              <w:jc w:val="left"/>
              <w:rPr>
                <w:rFonts w:cs="Arial"/>
              </w:rPr>
            </w:pPr>
            <w:r>
              <w:rPr>
                <w:rFonts w:cs="Arial"/>
              </w:rPr>
              <w:t xml:space="preserve">Comment 12: Recommend discussing here the connection to ISO-NE’s fuel and energy security concerns, including </w:t>
            </w:r>
            <w:proofErr w:type="spellStart"/>
            <w:r>
              <w:rPr>
                <w:rFonts w:cs="Arial"/>
              </w:rPr>
              <w:t>CSOs</w:t>
            </w:r>
            <w:proofErr w:type="spellEnd"/>
            <w:r>
              <w:rPr>
                <w:rFonts w:cs="Arial"/>
              </w:rPr>
              <w:t xml:space="preserve"> granted to fuel insecure plants at effectively their full nameplate capacity.  Particularly relevant given </w:t>
            </w:r>
            <w:proofErr w:type="spellStart"/>
            <w:r>
              <w:rPr>
                <w:rFonts w:cs="Arial"/>
              </w:rPr>
              <w:t>FCA</w:t>
            </w:r>
            <w:proofErr w:type="spellEnd"/>
            <w:r>
              <w:rPr>
                <w:rFonts w:cs="Arial"/>
              </w:rPr>
              <w:t xml:space="preserve"> 12’s clearing of the Killingly plant.</w:t>
            </w:r>
          </w:p>
        </w:tc>
        <w:tc>
          <w:tcPr>
            <w:tcW w:w="4284" w:type="dxa"/>
          </w:tcPr>
          <w:p w14:paraId="04461C67" w14:textId="77777777" w:rsidR="005C4F09" w:rsidRPr="00C3244F" w:rsidRDefault="005C4F09" w:rsidP="005C4F09">
            <w:pPr>
              <w:rPr>
                <w:rFonts w:cs="Arial"/>
              </w:rPr>
            </w:pPr>
          </w:p>
        </w:tc>
      </w:tr>
      <w:tr w:rsidR="005C4F09" w14:paraId="61F469F2" w14:textId="77777777" w:rsidTr="00C3244F">
        <w:tc>
          <w:tcPr>
            <w:tcW w:w="1327" w:type="dxa"/>
          </w:tcPr>
          <w:p w14:paraId="487F0454" w14:textId="12F1262F" w:rsidR="005C4F09" w:rsidRPr="00C3244F" w:rsidRDefault="005C4F09" w:rsidP="005C4F09">
            <w:pPr>
              <w:rPr>
                <w:rFonts w:cs="Arial"/>
              </w:rPr>
            </w:pPr>
            <w:r>
              <w:rPr>
                <w:rFonts w:cs="Arial"/>
              </w:rPr>
              <w:t>p.62</w:t>
            </w:r>
          </w:p>
        </w:tc>
        <w:tc>
          <w:tcPr>
            <w:tcW w:w="1947" w:type="dxa"/>
          </w:tcPr>
          <w:p w14:paraId="4BD5DEA9" w14:textId="53E1B866" w:rsidR="005C4F09" w:rsidRPr="00C3244F" w:rsidRDefault="005C4F09" w:rsidP="005C4F09">
            <w:pPr>
              <w:rPr>
                <w:rFonts w:cs="Arial"/>
              </w:rPr>
            </w:pPr>
            <w:r>
              <w:rPr>
                <w:rFonts w:cs="Arial"/>
              </w:rPr>
              <w:t>Sec. 4.3.2</w:t>
            </w:r>
          </w:p>
        </w:tc>
        <w:tc>
          <w:tcPr>
            <w:tcW w:w="2734" w:type="dxa"/>
          </w:tcPr>
          <w:p w14:paraId="66CBD28F" w14:textId="5A4241B0" w:rsidR="005C4F09" w:rsidRPr="00C3244F" w:rsidRDefault="005C4F09" w:rsidP="005C4F09">
            <w:pPr>
              <w:rPr>
                <w:rFonts w:cs="Arial"/>
              </w:rPr>
            </w:pPr>
            <w:r w:rsidRPr="0033436A">
              <w:rPr>
                <w:rFonts w:cs="Arial"/>
              </w:rPr>
              <w:t>Conservation Law Foundation</w:t>
            </w:r>
          </w:p>
        </w:tc>
        <w:tc>
          <w:tcPr>
            <w:tcW w:w="4198" w:type="dxa"/>
          </w:tcPr>
          <w:p w14:paraId="212A702B" w14:textId="0B80EE8F" w:rsidR="005C4F09" w:rsidRDefault="005C4F09" w:rsidP="005C4F09">
            <w:pPr>
              <w:jc w:val="left"/>
              <w:rPr>
                <w:rFonts w:cs="Arial"/>
              </w:rPr>
            </w:pPr>
            <w:r>
              <w:rPr>
                <w:rFonts w:cs="Arial"/>
              </w:rPr>
              <w:t>Comment 13: re: CLF Comments 2 and 3 -- this paragraph more accurately describes which units are “fuel insecure” (gas-fired) in New England and when (winter).  This is the technically correct message that should be sent in, e.g., the ES Introduction.</w:t>
            </w:r>
          </w:p>
          <w:p w14:paraId="3BE03F93" w14:textId="77777777" w:rsidR="005C4F09" w:rsidRDefault="005C4F09" w:rsidP="005C4F09">
            <w:pPr>
              <w:jc w:val="left"/>
              <w:rPr>
                <w:rFonts w:cs="Arial"/>
              </w:rPr>
            </w:pPr>
          </w:p>
          <w:p w14:paraId="345997A2" w14:textId="0B5CA1F4" w:rsidR="005C4F09" w:rsidRPr="00C3244F" w:rsidRDefault="005C4F09" w:rsidP="005C4F09">
            <w:pPr>
              <w:jc w:val="left"/>
              <w:rPr>
                <w:rFonts w:cs="Arial"/>
              </w:rPr>
            </w:pPr>
            <w:r>
              <w:rPr>
                <w:rFonts w:cs="Arial"/>
              </w:rPr>
              <w:t>Accord p. 61 at bottom, forecasting a “</w:t>
            </w:r>
            <w:r w:rsidRPr="00292430">
              <w:rPr>
                <w:rFonts w:cs="Arial"/>
              </w:rPr>
              <w:t>change in the operable-capacity margin beyond 2024/2025 results from t</w:t>
            </w:r>
            <w:r w:rsidRPr="00292430">
              <w:rPr>
                <w:rFonts w:cs="Arial"/>
                <w:i/>
                <w:iCs/>
              </w:rPr>
              <w:t xml:space="preserve">he assumption that future capacity additions consist of generating resources </w:t>
            </w:r>
            <w:r w:rsidRPr="00292430">
              <w:rPr>
                <w:rFonts w:cs="Arial"/>
                <w:i/>
                <w:iCs/>
                <w:u w:val="single"/>
              </w:rPr>
              <w:t>without fuel constraints</w:t>
            </w:r>
            <w:r>
              <w:rPr>
                <w:rFonts w:cs="Arial"/>
              </w:rPr>
              <w:t xml:space="preserve">” that is, state-sponsored </w:t>
            </w:r>
            <w:proofErr w:type="spellStart"/>
            <w:r>
              <w:rPr>
                <w:rFonts w:cs="Arial"/>
              </w:rPr>
              <w:t>VERs</w:t>
            </w:r>
            <w:proofErr w:type="spellEnd"/>
            <w:r>
              <w:rPr>
                <w:rFonts w:cs="Arial"/>
              </w:rPr>
              <w:t>.</w:t>
            </w:r>
          </w:p>
        </w:tc>
        <w:tc>
          <w:tcPr>
            <w:tcW w:w="4284" w:type="dxa"/>
          </w:tcPr>
          <w:p w14:paraId="6C1AF9F7" w14:textId="77777777" w:rsidR="005C4F09" w:rsidRPr="00C3244F" w:rsidRDefault="005C4F09" w:rsidP="005C4F09">
            <w:pPr>
              <w:rPr>
                <w:rFonts w:cs="Arial"/>
              </w:rPr>
            </w:pPr>
          </w:p>
        </w:tc>
      </w:tr>
      <w:tr w:rsidR="005C4F09" w14:paraId="3C3215C5" w14:textId="77777777" w:rsidTr="00C3244F">
        <w:tc>
          <w:tcPr>
            <w:tcW w:w="1327" w:type="dxa"/>
          </w:tcPr>
          <w:p w14:paraId="7891546F" w14:textId="435A70C1" w:rsidR="005C4F09" w:rsidRPr="00C3244F" w:rsidRDefault="00FE35A3" w:rsidP="005C4F09">
            <w:pPr>
              <w:rPr>
                <w:rFonts w:cs="Arial"/>
              </w:rPr>
            </w:pPr>
            <w:r>
              <w:rPr>
                <w:rFonts w:cs="Arial"/>
              </w:rPr>
              <w:t>p.113</w:t>
            </w:r>
          </w:p>
        </w:tc>
        <w:tc>
          <w:tcPr>
            <w:tcW w:w="1947" w:type="dxa"/>
          </w:tcPr>
          <w:p w14:paraId="7A611943" w14:textId="47C08385" w:rsidR="005C4F09" w:rsidRPr="00C3244F" w:rsidRDefault="00FE35A3" w:rsidP="005C4F09">
            <w:pPr>
              <w:rPr>
                <w:rFonts w:cs="Arial"/>
              </w:rPr>
            </w:pPr>
            <w:r>
              <w:rPr>
                <w:rFonts w:cs="Arial"/>
              </w:rPr>
              <w:t>Sec. 7.1 Intro</w:t>
            </w:r>
          </w:p>
        </w:tc>
        <w:tc>
          <w:tcPr>
            <w:tcW w:w="2734" w:type="dxa"/>
          </w:tcPr>
          <w:p w14:paraId="7A1311C1" w14:textId="3ADEE444" w:rsidR="005C4F09" w:rsidRPr="00C3244F" w:rsidRDefault="005C4F09" w:rsidP="005C4F09">
            <w:pPr>
              <w:rPr>
                <w:rFonts w:cs="Arial"/>
              </w:rPr>
            </w:pPr>
            <w:r w:rsidRPr="0033436A">
              <w:rPr>
                <w:rFonts w:cs="Arial"/>
              </w:rPr>
              <w:t>Conservation Law Foundation</w:t>
            </w:r>
          </w:p>
        </w:tc>
        <w:tc>
          <w:tcPr>
            <w:tcW w:w="4198" w:type="dxa"/>
          </w:tcPr>
          <w:p w14:paraId="0607B9AE" w14:textId="77777777" w:rsidR="005C4F09" w:rsidRDefault="00FE35A3" w:rsidP="005C4F09">
            <w:pPr>
              <w:jc w:val="left"/>
              <w:rPr>
                <w:rFonts w:cs="Arial"/>
              </w:rPr>
            </w:pPr>
            <w:r>
              <w:rPr>
                <w:rFonts w:cs="Arial"/>
              </w:rPr>
              <w:t>Comment 14: After the bulleted text, delete: “</w:t>
            </w:r>
            <w:r>
              <w:t xml:space="preserve">New England’s energy-security </w:t>
            </w:r>
            <w:r w:rsidRPr="00DC1646">
              <w:t xml:space="preserve">risks are not limited to the winter period. </w:t>
            </w:r>
            <w:r w:rsidRPr="00DC1646">
              <w:rPr>
                <w:rFonts w:cs="NeueHaasGroteskText Std"/>
                <w:color w:val="000000"/>
              </w:rPr>
              <w:t xml:space="preserve">Energy from solar and wind generators is weather dependent and not always available (i.e., </w:t>
            </w:r>
            <w:r>
              <w:rPr>
                <w:rFonts w:cs="NeueHaasGroteskText Std"/>
                <w:color w:val="000000"/>
              </w:rPr>
              <w:t xml:space="preserve">such as </w:t>
            </w:r>
            <w:r w:rsidRPr="00DC1646">
              <w:rPr>
                <w:rFonts w:cs="NeueHaasGroteskText Std"/>
                <w:color w:val="000000"/>
              </w:rPr>
              <w:t>after the sun sets).</w:t>
            </w:r>
            <w:r>
              <w:rPr>
                <w:rFonts w:cs="Arial"/>
              </w:rPr>
              <w:t>”</w:t>
            </w:r>
          </w:p>
          <w:p w14:paraId="2FE4A502" w14:textId="77777777" w:rsidR="00FE35A3" w:rsidRDefault="00FE35A3" w:rsidP="005C4F09">
            <w:pPr>
              <w:jc w:val="left"/>
              <w:rPr>
                <w:rFonts w:cs="Arial"/>
              </w:rPr>
            </w:pPr>
          </w:p>
          <w:p w14:paraId="489D010A" w14:textId="31C62DD8" w:rsidR="00FE35A3" w:rsidRPr="00C3244F" w:rsidRDefault="00FE35A3" w:rsidP="005C4F09">
            <w:pPr>
              <w:jc w:val="left"/>
              <w:rPr>
                <w:rFonts w:cs="Arial"/>
              </w:rPr>
            </w:pPr>
            <w:r>
              <w:rPr>
                <w:rFonts w:cs="Arial"/>
              </w:rPr>
              <w:t xml:space="preserve">See CLF Comments 2 and 3 above.  ISO-NE has presented no evidence that New England faces meaningful (if any) “energy-security risks” outside of its coldest winter periods.  Energy production from solar PV and wind generators is highly predictable over the full period of ISO-NE’s existing and under-development energy dispatch markets (RT and DA now; possibly in the future, a 3-6 day ahead </w:t>
            </w:r>
            <w:proofErr w:type="spellStart"/>
            <w:r>
              <w:rPr>
                <w:rFonts w:cs="Arial"/>
              </w:rPr>
              <w:t>MDAM</w:t>
            </w:r>
            <w:proofErr w:type="spellEnd"/>
            <w:r>
              <w:rPr>
                <w:rFonts w:cs="Arial"/>
              </w:rPr>
              <w:t xml:space="preserve">.)  </w:t>
            </w:r>
            <w:r>
              <w:rPr>
                <w:rFonts w:cs="Arial"/>
              </w:rPr>
              <w:lastRenderedPageBreak/>
              <w:t xml:space="preserve">Observing that solar PV does not generate power “after the sun sets” is comparable to observing that gas-fired plants do not generate power “when shut-down” or when “fuel is un-available to burn in their turbines.”  Such a comment about the obviously expected – but irrelevant to system operation – performance of “traditional” resources under those conditions would never be tolerated in an </w:t>
            </w:r>
            <w:proofErr w:type="spellStart"/>
            <w:r>
              <w:rPr>
                <w:rFonts w:cs="Arial"/>
              </w:rPr>
              <w:t>RSP</w:t>
            </w:r>
            <w:proofErr w:type="spellEnd"/>
            <w:r>
              <w:rPr>
                <w:rFonts w:cs="Arial"/>
              </w:rPr>
              <w:t xml:space="preserve">; nor should this one regarding </w:t>
            </w:r>
            <w:proofErr w:type="spellStart"/>
            <w:r>
              <w:rPr>
                <w:rFonts w:cs="Arial"/>
              </w:rPr>
              <w:t>VERs</w:t>
            </w:r>
            <w:proofErr w:type="spellEnd"/>
            <w:r>
              <w:rPr>
                <w:rFonts w:cs="Arial"/>
              </w:rPr>
              <w:t>.</w:t>
            </w:r>
          </w:p>
        </w:tc>
        <w:tc>
          <w:tcPr>
            <w:tcW w:w="4284" w:type="dxa"/>
          </w:tcPr>
          <w:p w14:paraId="4A3DB413" w14:textId="77777777" w:rsidR="005C4F09" w:rsidRPr="00C3244F" w:rsidRDefault="005C4F09" w:rsidP="005C4F09">
            <w:pPr>
              <w:rPr>
                <w:rFonts w:cs="Arial"/>
              </w:rPr>
            </w:pPr>
          </w:p>
        </w:tc>
      </w:tr>
      <w:tr w:rsidR="005C4F09" w14:paraId="37D9DECB" w14:textId="77777777" w:rsidTr="00C3244F">
        <w:tc>
          <w:tcPr>
            <w:tcW w:w="1327" w:type="dxa"/>
          </w:tcPr>
          <w:p w14:paraId="6879EA60" w14:textId="7977F482" w:rsidR="005C4F09" w:rsidRPr="00C3244F" w:rsidRDefault="00436F35" w:rsidP="005C4F09">
            <w:pPr>
              <w:rPr>
                <w:rFonts w:cs="Arial"/>
              </w:rPr>
            </w:pPr>
            <w:r>
              <w:rPr>
                <w:rFonts w:cs="Arial"/>
              </w:rPr>
              <w:t>p.114</w:t>
            </w:r>
          </w:p>
        </w:tc>
        <w:tc>
          <w:tcPr>
            <w:tcW w:w="1947" w:type="dxa"/>
          </w:tcPr>
          <w:p w14:paraId="28214D7A" w14:textId="0C22FDA7" w:rsidR="005C4F09" w:rsidRPr="00C3244F" w:rsidRDefault="00436F35" w:rsidP="005C4F09">
            <w:pPr>
              <w:rPr>
                <w:rFonts w:cs="Arial"/>
              </w:rPr>
            </w:pPr>
            <w:r>
              <w:rPr>
                <w:rFonts w:cs="Arial"/>
              </w:rPr>
              <w:t xml:space="preserve">Sec. 7.2 </w:t>
            </w:r>
          </w:p>
        </w:tc>
        <w:tc>
          <w:tcPr>
            <w:tcW w:w="2734" w:type="dxa"/>
          </w:tcPr>
          <w:p w14:paraId="20A60AAD" w14:textId="13E7CAB0" w:rsidR="005C4F09" w:rsidRPr="00C3244F" w:rsidRDefault="005C4F09" w:rsidP="005C4F09">
            <w:pPr>
              <w:rPr>
                <w:rFonts w:cs="Arial"/>
              </w:rPr>
            </w:pPr>
            <w:r w:rsidRPr="0033436A">
              <w:rPr>
                <w:rFonts w:cs="Arial"/>
              </w:rPr>
              <w:t>Conservation Law Foundation</w:t>
            </w:r>
          </w:p>
        </w:tc>
        <w:tc>
          <w:tcPr>
            <w:tcW w:w="4198" w:type="dxa"/>
          </w:tcPr>
          <w:p w14:paraId="2DF6FCD6" w14:textId="77777777" w:rsidR="005C4F09" w:rsidRDefault="00436F35" w:rsidP="005C4F09">
            <w:pPr>
              <w:jc w:val="left"/>
              <w:rPr>
                <w:rFonts w:cs="Arial"/>
              </w:rPr>
            </w:pPr>
            <w:r>
              <w:rPr>
                <w:rFonts w:cs="Arial"/>
              </w:rPr>
              <w:t>Comment 15: Delete: “</w:t>
            </w:r>
            <w:r w:rsidRPr="00436F35">
              <w:rPr>
                <w:rFonts w:cs="Arial"/>
              </w:rPr>
              <w:t>The region will continue to rely on natural gas to balance variable renewable resources.</w:t>
            </w:r>
            <w:r>
              <w:rPr>
                <w:rFonts w:cs="Arial"/>
              </w:rPr>
              <w:t>”</w:t>
            </w:r>
          </w:p>
          <w:p w14:paraId="18A49CEC" w14:textId="77777777" w:rsidR="00436F35" w:rsidRDefault="00436F35" w:rsidP="005C4F09">
            <w:pPr>
              <w:jc w:val="left"/>
              <w:rPr>
                <w:rFonts w:cs="Arial"/>
              </w:rPr>
            </w:pPr>
          </w:p>
          <w:p w14:paraId="1CF46205" w14:textId="7D167625" w:rsidR="00436F35" w:rsidRPr="00C3244F" w:rsidRDefault="00436F35" w:rsidP="005C4F09">
            <w:pPr>
              <w:jc w:val="left"/>
              <w:rPr>
                <w:rFonts w:cs="Arial"/>
              </w:rPr>
            </w:pPr>
            <w:r>
              <w:rPr>
                <w:rFonts w:cs="Arial"/>
              </w:rPr>
              <w:t xml:space="preserve">ISO-NE has produced no evidence of such “balancing” nor that it is a system need during the </w:t>
            </w:r>
            <w:proofErr w:type="spellStart"/>
            <w:r>
              <w:rPr>
                <w:rFonts w:cs="Arial"/>
              </w:rPr>
              <w:t>RSP</w:t>
            </w:r>
            <w:proofErr w:type="spellEnd"/>
            <w:r>
              <w:rPr>
                <w:rFonts w:cs="Arial"/>
              </w:rPr>
              <w:t xml:space="preserve"> study period.  </w:t>
            </w:r>
            <w:proofErr w:type="spellStart"/>
            <w:r>
              <w:rPr>
                <w:rFonts w:cs="Arial"/>
              </w:rPr>
              <w:t>VERs</w:t>
            </w:r>
            <w:proofErr w:type="spellEnd"/>
            <w:r>
              <w:rPr>
                <w:rFonts w:cs="Arial"/>
              </w:rPr>
              <w:t xml:space="preserve"> currently require no balancing as they typically make-up only 3-4% of electricity generation.  At such levels, their variation requires no active “balancing” and to the extent it does, such services may come from a range of resources including pumped hydro, imports, and battery storage.  Moreover, the statement appears irrelevant to the discussion it is part of regarding the level of gas-fired capacity and generation ISO-NE expects during the </w:t>
            </w:r>
            <w:proofErr w:type="spellStart"/>
            <w:r>
              <w:rPr>
                <w:rFonts w:cs="Arial"/>
              </w:rPr>
              <w:t>RSP</w:t>
            </w:r>
            <w:proofErr w:type="spellEnd"/>
            <w:r>
              <w:rPr>
                <w:rFonts w:cs="Arial"/>
              </w:rPr>
              <w:t xml:space="preserve"> study period (none of which was added/maintained in order to provide VER “balancing.”</w:t>
            </w:r>
          </w:p>
        </w:tc>
        <w:tc>
          <w:tcPr>
            <w:tcW w:w="4284" w:type="dxa"/>
          </w:tcPr>
          <w:p w14:paraId="6661251E" w14:textId="77777777" w:rsidR="005C4F09" w:rsidRPr="00C3244F" w:rsidRDefault="005C4F09" w:rsidP="005C4F09">
            <w:pPr>
              <w:rPr>
                <w:rFonts w:cs="Arial"/>
              </w:rPr>
            </w:pPr>
          </w:p>
        </w:tc>
      </w:tr>
      <w:tr w:rsidR="00436F35" w14:paraId="18F9372F" w14:textId="77777777" w:rsidTr="00C3244F">
        <w:tc>
          <w:tcPr>
            <w:tcW w:w="1327" w:type="dxa"/>
          </w:tcPr>
          <w:p w14:paraId="3C44E4FE" w14:textId="45D14F9F" w:rsidR="00436F35" w:rsidRPr="00C3244F" w:rsidRDefault="00436F35" w:rsidP="00436F35">
            <w:pPr>
              <w:rPr>
                <w:rFonts w:cs="Arial"/>
              </w:rPr>
            </w:pPr>
            <w:r>
              <w:rPr>
                <w:rFonts w:cs="Arial"/>
              </w:rPr>
              <w:t>p.115</w:t>
            </w:r>
          </w:p>
        </w:tc>
        <w:tc>
          <w:tcPr>
            <w:tcW w:w="1947" w:type="dxa"/>
          </w:tcPr>
          <w:p w14:paraId="3A11B68C" w14:textId="7E8C4A97" w:rsidR="00436F35" w:rsidRPr="00C3244F" w:rsidRDefault="00436F35" w:rsidP="00436F35">
            <w:pPr>
              <w:rPr>
                <w:rFonts w:cs="Arial"/>
              </w:rPr>
            </w:pPr>
            <w:r>
              <w:rPr>
                <w:rFonts w:cs="Arial"/>
              </w:rPr>
              <w:t xml:space="preserve">Sec. 7.2 </w:t>
            </w:r>
          </w:p>
        </w:tc>
        <w:tc>
          <w:tcPr>
            <w:tcW w:w="2734" w:type="dxa"/>
          </w:tcPr>
          <w:p w14:paraId="5494DD45" w14:textId="65D6E662" w:rsidR="00436F35" w:rsidRPr="00C3244F" w:rsidRDefault="00436F35" w:rsidP="00436F35">
            <w:pPr>
              <w:rPr>
                <w:rFonts w:cs="Arial"/>
              </w:rPr>
            </w:pPr>
            <w:r w:rsidRPr="0033436A">
              <w:rPr>
                <w:rFonts w:cs="Arial"/>
              </w:rPr>
              <w:t>Conservation Law Foundation</w:t>
            </w:r>
          </w:p>
        </w:tc>
        <w:tc>
          <w:tcPr>
            <w:tcW w:w="4198" w:type="dxa"/>
          </w:tcPr>
          <w:p w14:paraId="4329177F" w14:textId="34FF5541" w:rsidR="00436F35" w:rsidRDefault="00436F35" w:rsidP="00436F35">
            <w:pPr>
              <w:jc w:val="left"/>
              <w:rPr>
                <w:rFonts w:cs="Arial"/>
              </w:rPr>
            </w:pPr>
            <w:r>
              <w:rPr>
                <w:rFonts w:cs="Arial"/>
              </w:rPr>
              <w:t>Comment 16: Delete as follows -- “</w:t>
            </w:r>
            <w:r w:rsidRPr="00E2185A">
              <w:t>The unavailability of fuel</w:t>
            </w:r>
            <w:del w:id="6" w:author="David Ismay" w:date="2019-07-24T14:53:00Z">
              <w:r w:rsidRPr="00E2185A" w:rsidDel="00436F35">
                <w:delText>, coupled with the unpredictability of renewable resources,</w:delText>
              </w:r>
            </w:del>
            <w:r w:rsidRPr="00E2185A">
              <w:t xml:space="preserve"> could result in operational issues.</w:t>
            </w:r>
            <w:r>
              <w:rPr>
                <w:rFonts w:cs="Arial"/>
              </w:rPr>
              <w:t>”</w:t>
            </w:r>
          </w:p>
          <w:p w14:paraId="69FB250B" w14:textId="77777777" w:rsidR="00436F35" w:rsidRDefault="00436F35" w:rsidP="00436F35">
            <w:pPr>
              <w:jc w:val="left"/>
              <w:rPr>
                <w:rFonts w:cs="Arial"/>
              </w:rPr>
            </w:pPr>
          </w:p>
          <w:p w14:paraId="6DF973AF" w14:textId="180A9D6D" w:rsidR="00436F35" w:rsidRPr="00C3244F" w:rsidRDefault="00436F35" w:rsidP="00436F35">
            <w:pPr>
              <w:jc w:val="left"/>
              <w:rPr>
                <w:rFonts w:cs="Arial"/>
              </w:rPr>
            </w:pPr>
            <w:r>
              <w:rPr>
                <w:rFonts w:cs="Arial"/>
              </w:rPr>
              <w:t>See CLF Comments 13 – 15 above.</w:t>
            </w:r>
          </w:p>
        </w:tc>
        <w:tc>
          <w:tcPr>
            <w:tcW w:w="4284" w:type="dxa"/>
          </w:tcPr>
          <w:p w14:paraId="15D7F5B1" w14:textId="77777777" w:rsidR="00436F35" w:rsidRPr="00C3244F" w:rsidRDefault="00436F35" w:rsidP="00436F35">
            <w:pPr>
              <w:rPr>
                <w:rFonts w:cs="Arial"/>
              </w:rPr>
            </w:pPr>
          </w:p>
        </w:tc>
      </w:tr>
      <w:tr w:rsidR="005C4F09" w14:paraId="28DCE6A4" w14:textId="77777777" w:rsidTr="00C3244F">
        <w:tc>
          <w:tcPr>
            <w:tcW w:w="1327" w:type="dxa"/>
          </w:tcPr>
          <w:p w14:paraId="2BC6BC2D" w14:textId="7D4D59DF" w:rsidR="005C4F09" w:rsidRPr="00C3244F" w:rsidRDefault="00436F35" w:rsidP="005C4F09">
            <w:pPr>
              <w:rPr>
                <w:rFonts w:cs="Arial"/>
              </w:rPr>
            </w:pPr>
            <w:r>
              <w:rPr>
                <w:rFonts w:cs="Arial"/>
              </w:rPr>
              <w:t>p.124</w:t>
            </w:r>
          </w:p>
        </w:tc>
        <w:tc>
          <w:tcPr>
            <w:tcW w:w="1947" w:type="dxa"/>
          </w:tcPr>
          <w:p w14:paraId="022DC35F" w14:textId="2EDFE71D" w:rsidR="005C4F09" w:rsidRPr="00C3244F" w:rsidRDefault="00436F35" w:rsidP="005C4F09">
            <w:pPr>
              <w:rPr>
                <w:rFonts w:cs="Arial"/>
              </w:rPr>
            </w:pPr>
            <w:r>
              <w:rPr>
                <w:rFonts w:cs="Arial"/>
              </w:rPr>
              <w:t>Sec. 7.5</w:t>
            </w:r>
          </w:p>
        </w:tc>
        <w:tc>
          <w:tcPr>
            <w:tcW w:w="2734" w:type="dxa"/>
          </w:tcPr>
          <w:p w14:paraId="30ACCFC1" w14:textId="400049FC" w:rsidR="005C4F09" w:rsidRPr="00C3244F" w:rsidRDefault="005C4F09" w:rsidP="005C4F09">
            <w:pPr>
              <w:rPr>
                <w:rFonts w:cs="Arial"/>
              </w:rPr>
            </w:pPr>
            <w:r w:rsidRPr="0033436A">
              <w:rPr>
                <w:rFonts w:cs="Arial"/>
              </w:rPr>
              <w:t>Conservation Law Foundation</w:t>
            </w:r>
          </w:p>
        </w:tc>
        <w:tc>
          <w:tcPr>
            <w:tcW w:w="4198" w:type="dxa"/>
          </w:tcPr>
          <w:p w14:paraId="2FE7A4FA" w14:textId="77777777" w:rsidR="005C4F09" w:rsidRDefault="00436F35" w:rsidP="00436F35">
            <w:pPr>
              <w:autoSpaceDE w:val="0"/>
              <w:autoSpaceDN w:val="0"/>
              <w:adjustRightInd w:val="0"/>
              <w:rPr>
                <w:rFonts w:cs="Arial"/>
              </w:rPr>
            </w:pPr>
            <w:r>
              <w:rPr>
                <w:rFonts w:cs="Arial"/>
              </w:rPr>
              <w:t>Comment 17: Delete as follows – “</w:t>
            </w:r>
            <w:del w:id="7" w:author="David Ismay" w:date="2019-07-24T14:55:00Z">
              <w:r w:rsidRPr="00E2185A" w:rsidDel="00436F35">
                <w:rPr>
                  <w:rFonts w:cs="NeueHaasGroteskText Std"/>
                  <w:color w:val="000000"/>
                </w:rPr>
                <w:delText>Energy from wind generators isn’t always available, although offshore wind tends to blow more steadily than onshore wind. Energy storage can help balance output fr</w:delText>
              </w:r>
              <w:r w:rsidRPr="00B345B0" w:rsidDel="00436F35">
                <w:rPr>
                  <w:rFonts w:cs="NeueHaasGroteskText Std"/>
                  <w:color w:val="000000"/>
                </w:rPr>
                <w:delText xml:space="preserve">om variable energy resources, but </w:delText>
              </w:r>
              <w:r w:rsidRPr="00B345B0" w:rsidDel="00436F35">
                <w:rPr>
                  <w:rFonts w:cs="NeueHaasGroteskText Std"/>
                  <w:color w:val="000000"/>
                </w:rPr>
                <w:lastRenderedPageBreak/>
                <w:delText>utility-scale energy storage would need to be procured in substantial quantities, and a transmission system build-out may also be requi</w:delText>
              </w:r>
              <w:r w:rsidRPr="00E2185A" w:rsidDel="00436F35">
                <w:rPr>
                  <w:rFonts w:cs="NeueHaasGroteskText Std"/>
                  <w:color w:val="000000"/>
                </w:rPr>
                <w:delText xml:space="preserve">red (see </w:delText>
              </w:r>
              <w:r w:rsidDel="00436F35">
                <w:rPr>
                  <w:rFonts w:cs="NeueHaasGroteskText Std"/>
                  <w:color w:val="000000"/>
                </w:rPr>
                <w:fldChar w:fldCharType="begin"/>
              </w:r>
              <w:r w:rsidDel="00436F35">
                <w:rPr>
                  <w:rFonts w:cs="NeueHaasGroteskText Std"/>
                  <w:color w:val="000000"/>
                </w:rPr>
                <w:delInstrText xml:space="preserve"> REF _Ref11951259 \r \h </w:delInstrText>
              </w:r>
              <w:r w:rsidDel="00436F35">
                <w:rPr>
                  <w:rFonts w:cs="NeueHaasGroteskText Std"/>
                  <w:color w:val="000000"/>
                </w:rPr>
              </w:r>
              <w:r w:rsidDel="00436F35">
                <w:rPr>
                  <w:rFonts w:cs="NeueHaasGroteskText Std"/>
                  <w:color w:val="000000"/>
                </w:rPr>
                <w:fldChar w:fldCharType="separate"/>
              </w:r>
              <w:r w:rsidDel="00436F35">
                <w:rPr>
                  <w:rFonts w:cs="NeueHaasGroteskText Std"/>
                  <w:color w:val="000000"/>
                </w:rPr>
                <w:delText>Section 9</w:delText>
              </w:r>
              <w:r w:rsidDel="00436F35">
                <w:rPr>
                  <w:rFonts w:cs="NeueHaasGroteskText Std"/>
                  <w:color w:val="000000"/>
                </w:rPr>
                <w:fldChar w:fldCharType="end"/>
              </w:r>
              <w:r w:rsidRPr="00E2185A" w:rsidDel="00436F35">
                <w:rPr>
                  <w:rFonts w:cs="NeueHaasGroteskText Std"/>
                  <w:color w:val="000000"/>
                </w:rPr>
                <w:delText xml:space="preserve">). </w:delText>
              </w:r>
            </w:del>
            <w:r w:rsidRPr="00E2185A">
              <w:rPr>
                <w:rFonts w:cs="NeueHaasGroteskText Std"/>
                <w:color w:val="000000"/>
              </w:rPr>
              <w:t>The retirement of older non-gas facilities that store fuels (oil and nuclear) exacerbates the full-supply issue.</w:t>
            </w:r>
            <w:r>
              <w:rPr>
                <w:rFonts w:cs="Arial"/>
              </w:rPr>
              <w:t>”</w:t>
            </w:r>
          </w:p>
          <w:p w14:paraId="6F7DAD5E" w14:textId="77777777" w:rsidR="00436F35" w:rsidRDefault="00436F35" w:rsidP="00436F35">
            <w:pPr>
              <w:autoSpaceDE w:val="0"/>
              <w:autoSpaceDN w:val="0"/>
              <w:adjustRightInd w:val="0"/>
              <w:rPr>
                <w:rFonts w:cs="Arial"/>
              </w:rPr>
            </w:pPr>
          </w:p>
          <w:p w14:paraId="70AAFA73" w14:textId="14FBE283" w:rsidR="00436F35" w:rsidRPr="00436F35" w:rsidRDefault="00436F35" w:rsidP="00436F35">
            <w:pPr>
              <w:autoSpaceDE w:val="0"/>
              <w:autoSpaceDN w:val="0"/>
              <w:adjustRightInd w:val="0"/>
              <w:rPr>
                <w:rFonts w:cs="NeueHaasGroteskText Std"/>
                <w:color w:val="000000"/>
              </w:rPr>
            </w:pPr>
            <w:r>
              <w:rPr>
                <w:rFonts w:cs="Arial"/>
              </w:rPr>
              <w:t xml:space="preserve">See CLF Comments 2,3, 13 – 16 above re: </w:t>
            </w:r>
            <w:proofErr w:type="spellStart"/>
            <w:r>
              <w:rPr>
                <w:rFonts w:cs="Arial"/>
              </w:rPr>
              <w:t>VERs</w:t>
            </w:r>
            <w:proofErr w:type="spellEnd"/>
            <w:r>
              <w:rPr>
                <w:rFonts w:cs="Arial"/>
              </w:rPr>
              <w:t xml:space="preserve"> are not “fuel constrained” thus the comme</w:t>
            </w:r>
            <w:r w:rsidR="000F465C">
              <w:rPr>
                <w:rFonts w:cs="Arial"/>
              </w:rPr>
              <w:t>n</w:t>
            </w:r>
            <w:r>
              <w:rPr>
                <w:rFonts w:cs="Arial"/>
              </w:rPr>
              <w:t>t is inapposite</w:t>
            </w:r>
            <w:r w:rsidR="000F465C">
              <w:rPr>
                <w:rFonts w:cs="Arial"/>
              </w:rPr>
              <w:t xml:space="preserve">, particularly </w:t>
            </w:r>
            <w:r>
              <w:rPr>
                <w:rFonts w:cs="Arial"/>
              </w:rPr>
              <w:t>for Sec. 7.5</w:t>
            </w:r>
            <w:r w:rsidR="000F465C">
              <w:rPr>
                <w:rFonts w:cs="Arial"/>
              </w:rPr>
              <w:t xml:space="preserve"> “</w:t>
            </w:r>
            <w:r w:rsidR="000F465C" w:rsidRPr="000F465C">
              <w:rPr>
                <w:rFonts w:cs="Arial"/>
              </w:rPr>
              <w:t>Fuel Constraints in New England</w:t>
            </w:r>
            <w:r w:rsidR="000F465C">
              <w:rPr>
                <w:rFonts w:cs="Arial"/>
              </w:rPr>
              <w:t>”</w:t>
            </w:r>
            <w:r>
              <w:rPr>
                <w:rFonts w:cs="Arial"/>
              </w:rPr>
              <w:t>.</w:t>
            </w:r>
          </w:p>
        </w:tc>
        <w:tc>
          <w:tcPr>
            <w:tcW w:w="4284" w:type="dxa"/>
          </w:tcPr>
          <w:p w14:paraId="6A570EBA" w14:textId="77777777" w:rsidR="005C4F09" w:rsidRPr="00C3244F" w:rsidRDefault="005C4F09" w:rsidP="005C4F09">
            <w:pPr>
              <w:rPr>
                <w:rFonts w:cs="Arial"/>
              </w:rPr>
            </w:pPr>
          </w:p>
        </w:tc>
      </w:tr>
      <w:tr w:rsidR="005C4F09" w14:paraId="0A966063" w14:textId="77777777" w:rsidTr="00C3244F">
        <w:tc>
          <w:tcPr>
            <w:tcW w:w="1327" w:type="dxa"/>
          </w:tcPr>
          <w:p w14:paraId="3D88D8BA" w14:textId="658DB80A" w:rsidR="005C4F09" w:rsidRPr="00C3244F" w:rsidRDefault="000F465C" w:rsidP="005C4F09">
            <w:pPr>
              <w:rPr>
                <w:rFonts w:cs="Arial"/>
              </w:rPr>
            </w:pPr>
            <w:r>
              <w:rPr>
                <w:rFonts w:cs="Arial"/>
              </w:rPr>
              <w:t>p.125-6</w:t>
            </w:r>
          </w:p>
        </w:tc>
        <w:tc>
          <w:tcPr>
            <w:tcW w:w="1947" w:type="dxa"/>
          </w:tcPr>
          <w:p w14:paraId="45EF256C" w14:textId="361B741E" w:rsidR="005C4F09" w:rsidRPr="00C3244F" w:rsidRDefault="000F465C" w:rsidP="005C4F09">
            <w:pPr>
              <w:rPr>
                <w:rFonts w:cs="Arial"/>
              </w:rPr>
            </w:pPr>
            <w:r>
              <w:rPr>
                <w:rFonts w:cs="Arial"/>
              </w:rPr>
              <w:t>Sec. 7.5.2.1</w:t>
            </w:r>
          </w:p>
        </w:tc>
        <w:tc>
          <w:tcPr>
            <w:tcW w:w="2734" w:type="dxa"/>
          </w:tcPr>
          <w:p w14:paraId="027B6F83" w14:textId="66232694" w:rsidR="005C4F09" w:rsidRPr="00C3244F" w:rsidRDefault="005C4F09" w:rsidP="005C4F09">
            <w:pPr>
              <w:rPr>
                <w:rFonts w:cs="Arial"/>
              </w:rPr>
            </w:pPr>
            <w:r w:rsidRPr="0033436A">
              <w:rPr>
                <w:rFonts w:cs="Arial"/>
              </w:rPr>
              <w:t>Conservation Law Foundation</w:t>
            </w:r>
          </w:p>
        </w:tc>
        <w:tc>
          <w:tcPr>
            <w:tcW w:w="4198" w:type="dxa"/>
          </w:tcPr>
          <w:p w14:paraId="5471AECF" w14:textId="74033C38" w:rsidR="005C4F09" w:rsidRPr="00C3244F" w:rsidRDefault="000F465C" w:rsidP="005C4F09">
            <w:pPr>
              <w:jc w:val="left"/>
              <w:rPr>
                <w:rFonts w:cs="Arial"/>
              </w:rPr>
            </w:pPr>
            <w:r>
              <w:rPr>
                <w:rFonts w:cs="Arial"/>
              </w:rPr>
              <w:t xml:space="preserve">Comment 18: Include here detailed discussion of ISO-NE analysis for </w:t>
            </w:r>
            <w:proofErr w:type="spellStart"/>
            <w:r>
              <w:rPr>
                <w:rFonts w:cs="Arial"/>
              </w:rPr>
              <w:t>MassCEC</w:t>
            </w:r>
            <w:proofErr w:type="spellEnd"/>
            <w:r>
              <w:rPr>
                <w:rFonts w:cs="Arial"/>
              </w:rPr>
              <w:t xml:space="preserve"> regarding the potential impact on system performance of OSW had it been operating during the 2017-18 cold snap.</w:t>
            </w:r>
          </w:p>
        </w:tc>
        <w:tc>
          <w:tcPr>
            <w:tcW w:w="4284" w:type="dxa"/>
          </w:tcPr>
          <w:p w14:paraId="284C1A36" w14:textId="77777777" w:rsidR="005C4F09" w:rsidRPr="00C3244F" w:rsidRDefault="005C4F09" w:rsidP="005C4F09">
            <w:pPr>
              <w:rPr>
                <w:rFonts w:cs="Arial"/>
              </w:rPr>
            </w:pPr>
          </w:p>
        </w:tc>
      </w:tr>
      <w:tr w:rsidR="005C4F09" w14:paraId="1882B46D" w14:textId="77777777" w:rsidTr="00C3244F">
        <w:tc>
          <w:tcPr>
            <w:tcW w:w="1327" w:type="dxa"/>
          </w:tcPr>
          <w:p w14:paraId="45FC767A" w14:textId="014BA5C5" w:rsidR="005C4F09" w:rsidRPr="00C3244F" w:rsidRDefault="008217CE" w:rsidP="005C4F09">
            <w:pPr>
              <w:rPr>
                <w:rFonts w:cs="Arial"/>
              </w:rPr>
            </w:pPr>
            <w:r>
              <w:rPr>
                <w:rFonts w:cs="Arial"/>
              </w:rPr>
              <w:t>p.126-7</w:t>
            </w:r>
          </w:p>
        </w:tc>
        <w:tc>
          <w:tcPr>
            <w:tcW w:w="1947" w:type="dxa"/>
          </w:tcPr>
          <w:p w14:paraId="015A0F39" w14:textId="2100AC0E" w:rsidR="005C4F09" w:rsidRPr="00C3244F" w:rsidRDefault="008217CE" w:rsidP="005C4F09">
            <w:pPr>
              <w:rPr>
                <w:rFonts w:cs="Arial"/>
              </w:rPr>
            </w:pPr>
            <w:r>
              <w:rPr>
                <w:rFonts w:cs="Arial"/>
              </w:rPr>
              <w:t>Sec. 7.6</w:t>
            </w:r>
          </w:p>
        </w:tc>
        <w:tc>
          <w:tcPr>
            <w:tcW w:w="2734" w:type="dxa"/>
          </w:tcPr>
          <w:p w14:paraId="7706BC92" w14:textId="6D8BFA64" w:rsidR="005C4F09" w:rsidRPr="00C3244F" w:rsidRDefault="005C4F09" w:rsidP="005C4F09">
            <w:pPr>
              <w:rPr>
                <w:rFonts w:cs="Arial"/>
              </w:rPr>
            </w:pPr>
            <w:r w:rsidRPr="0033436A">
              <w:rPr>
                <w:rFonts w:cs="Arial"/>
              </w:rPr>
              <w:t>Conservation Law Foundation</w:t>
            </w:r>
          </w:p>
        </w:tc>
        <w:tc>
          <w:tcPr>
            <w:tcW w:w="4198" w:type="dxa"/>
          </w:tcPr>
          <w:p w14:paraId="587D1617" w14:textId="0FE0E7AF" w:rsidR="005C4F09" w:rsidRPr="00C3244F" w:rsidRDefault="008217CE" w:rsidP="005C4F09">
            <w:pPr>
              <w:jc w:val="left"/>
              <w:rPr>
                <w:rFonts w:cs="Arial"/>
              </w:rPr>
            </w:pPr>
            <w:r>
              <w:rPr>
                <w:rFonts w:cs="Arial"/>
              </w:rPr>
              <w:t xml:space="preserve">Comment 19: This section is materially incomplete without discussion of the Joint Requester (and possibly other) stakeholder-requested follow-up scenarios.  If not, ISO-NE should delete the section, or reference to/reliance on the </w:t>
            </w:r>
            <w:proofErr w:type="spellStart"/>
            <w:r>
              <w:rPr>
                <w:rFonts w:cs="Arial"/>
              </w:rPr>
              <w:t>OFSA</w:t>
            </w:r>
            <w:proofErr w:type="spellEnd"/>
            <w:r>
              <w:rPr>
                <w:rFonts w:cs="Arial"/>
              </w:rPr>
              <w:t>, which it has since stated (in filings to FERC) that it is NOT relying on in the future in order to assess/determine fuel security risks or solutions (instead moving to its proposed “Chap. 3” solution set accompanied by new quantitative tools).</w:t>
            </w:r>
          </w:p>
        </w:tc>
        <w:tc>
          <w:tcPr>
            <w:tcW w:w="4284" w:type="dxa"/>
          </w:tcPr>
          <w:p w14:paraId="51C548B2" w14:textId="77777777" w:rsidR="005C4F09" w:rsidRPr="00C3244F" w:rsidRDefault="005C4F09" w:rsidP="005C4F09">
            <w:pPr>
              <w:rPr>
                <w:rFonts w:cs="Arial"/>
              </w:rPr>
            </w:pPr>
          </w:p>
        </w:tc>
      </w:tr>
      <w:tr w:rsidR="005C4F09" w14:paraId="2ECB2F1F" w14:textId="77777777" w:rsidTr="00C3244F">
        <w:tc>
          <w:tcPr>
            <w:tcW w:w="1327" w:type="dxa"/>
          </w:tcPr>
          <w:p w14:paraId="69507251" w14:textId="5847C875" w:rsidR="005C4F09" w:rsidRPr="00C3244F" w:rsidRDefault="008217CE" w:rsidP="005C4F09">
            <w:pPr>
              <w:rPr>
                <w:rFonts w:cs="Arial"/>
              </w:rPr>
            </w:pPr>
            <w:r>
              <w:rPr>
                <w:rFonts w:cs="Arial"/>
              </w:rPr>
              <w:t>p.127</w:t>
            </w:r>
          </w:p>
        </w:tc>
        <w:tc>
          <w:tcPr>
            <w:tcW w:w="1947" w:type="dxa"/>
          </w:tcPr>
          <w:p w14:paraId="4E3E7A85" w14:textId="31D0937A" w:rsidR="005C4F09" w:rsidRPr="00C3244F" w:rsidRDefault="008217CE" w:rsidP="005C4F09">
            <w:pPr>
              <w:rPr>
                <w:rFonts w:cs="Arial"/>
              </w:rPr>
            </w:pPr>
            <w:r>
              <w:rPr>
                <w:rFonts w:cs="Arial"/>
              </w:rPr>
              <w:t>Sec. 7.6</w:t>
            </w:r>
          </w:p>
        </w:tc>
        <w:tc>
          <w:tcPr>
            <w:tcW w:w="2734" w:type="dxa"/>
          </w:tcPr>
          <w:p w14:paraId="4DEF2C23" w14:textId="2E11CD7C" w:rsidR="005C4F09" w:rsidRPr="00C3244F" w:rsidRDefault="005C4F09" w:rsidP="005C4F09">
            <w:pPr>
              <w:rPr>
                <w:rFonts w:cs="Arial"/>
              </w:rPr>
            </w:pPr>
            <w:r w:rsidRPr="0033436A">
              <w:rPr>
                <w:rFonts w:cs="Arial"/>
              </w:rPr>
              <w:t>Conservation Law Foundation</w:t>
            </w:r>
          </w:p>
        </w:tc>
        <w:tc>
          <w:tcPr>
            <w:tcW w:w="4198" w:type="dxa"/>
          </w:tcPr>
          <w:p w14:paraId="6B7D232A" w14:textId="45A38ACE" w:rsidR="005C4F09" w:rsidRPr="00C3244F" w:rsidRDefault="008217CE" w:rsidP="005C4F09">
            <w:pPr>
              <w:jc w:val="left"/>
              <w:rPr>
                <w:rFonts w:cs="Arial"/>
              </w:rPr>
            </w:pPr>
            <w:r>
              <w:rPr>
                <w:rFonts w:cs="Arial"/>
              </w:rPr>
              <w:t xml:space="preserve">Comment 20: Include a fuller discussion of the analysis for </w:t>
            </w:r>
            <w:proofErr w:type="spellStart"/>
            <w:r>
              <w:rPr>
                <w:rFonts w:cs="Arial"/>
              </w:rPr>
              <w:t>MassCEC</w:t>
            </w:r>
            <w:proofErr w:type="spellEnd"/>
            <w:r>
              <w:rPr>
                <w:rFonts w:cs="Arial"/>
              </w:rPr>
              <w:t>.</w:t>
            </w:r>
          </w:p>
        </w:tc>
        <w:tc>
          <w:tcPr>
            <w:tcW w:w="4284" w:type="dxa"/>
          </w:tcPr>
          <w:p w14:paraId="3ABAE40A" w14:textId="77777777" w:rsidR="005C4F09" w:rsidRPr="00C3244F" w:rsidRDefault="005C4F09" w:rsidP="005C4F09">
            <w:pPr>
              <w:rPr>
                <w:rFonts w:cs="Arial"/>
              </w:rPr>
            </w:pPr>
          </w:p>
        </w:tc>
      </w:tr>
      <w:tr w:rsidR="005C4F09" w14:paraId="72452C54" w14:textId="77777777" w:rsidTr="00C3244F">
        <w:tc>
          <w:tcPr>
            <w:tcW w:w="1327" w:type="dxa"/>
          </w:tcPr>
          <w:p w14:paraId="43DB89C9" w14:textId="17C6C1B5" w:rsidR="005C4F09" w:rsidRPr="00C3244F" w:rsidRDefault="008217CE" w:rsidP="005C4F09">
            <w:pPr>
              <w:rPr>
                <w:rFonts w:cs="Arial"/>
              </w:rPr>
            </w:pPr>
            <w:r>
              <w:rPr>
                <w:rFonts w:cs="Arial"/>
              </w:rPr>
              <w:t>p.127</w:t>
            </w:r>
          </w:p>
        </w:tc>
        <w:tc>
          <w:tcPr>
            <w:tcW w:w="1947" w:type="dxa"/>
          </w:tcPr>
          <w:p w14:paraId="5841AF79" w14:textId="07EA82F2" w:rsidR="005C4F09" w:rsidRPr="00C3244F" w:rsidRDefault="008217CE" w:rsidP="005C4F09">
            <w:pPr>
              <w:rPr>
                <w:rFonts w:cs="Arial"/>
              </w:rPr>
            </w:pPr>
            <w:r>
              <w:rPr>
                <w:rFonts w:cs="Arial"/>
              </w:rPr>
              <w:t>Sec. 7.6</w:t>
            </w:r>
          </w:p>
        </w:tc>
        <w:tc>
          <w:tcPr>
            <w:tcW w:w="2734" w:type="dxa"/>
          </w:tcPr>
          <w:p w14:paraId="6AF58B6C" w14:textId="7C04CAF6" w:rsidR="005C4F09" w:rsidRPr="00C3244F" w:rsidRDefault="005C4F09" w:rsidP="005C4F09">
            <w:pPr>
              <w:rPr>
                <w:rFonts w:cs="Arial"/>
              </w:rPr>
            </w:pPr>
            <w:r w:rsidRPr="0033436A">
              <w:rPr>
                <w:rFonts w:cs="Arial"/>
              </w:rPr>
              <w:t>Conservation Law Foundation</w:t>
            </w:r>
          </w:p>
        </w:tc>
        <w:tc>
          <w:tcPr>
            <w:tcW w:w="4198" w:type="dxa"/>
          </w:tcPr>
          <w:p w14:paraId="454976F8" w14:textId="77777777" w:rsidR="005C4F09" w:rsidRDefault="008217CE" w:rsidP="005C4F09">
            <w:pPr>
              <w:jc w:val="left"/>
              <w:rPr>
                <w:rFonts w:cs="Arial"/>
              </w:rPr>
            </w:pPr>
            <w:r>
              <w:rPr>
                <w:rFonts w:cs="Arial"/>
              </w:rPr>
              <w:t>Comment 21: Amend as follows: “</w:t>
            </w:r>
            <w:ins w:id="8" w:author="David Ismay" w:date="2019-07-24T16:07:00Z">
              <w:r>
                <w:rPr>
                  <w:rFonts w:cs="Arial"/>
                </w:rPr>
                <w:t>The p</w:t>
              </w:r>
            </w:ins>
            <w:ins w:id="9" w:author="David Ismay" w:date="2019-07-24T16:06:00Z">
              <w:r>
                <w:rPr>
                  <w:rFonts w:cs="Arial"/>
                </w:rPr>
                <w:t>eak wind</w:t>
              </w:r>
            </w:ins>
            <w:ins w:id="10" w:author="David Ismay" w:date="2019-07-24T16:07:00Z">
              <w:r>
                <w:rPr>
                  <w:rFonts w:cs="Arial"/>
                </w:rPr>
                <w:t xml:space="preserve"> profile and wind turbine production generally correlated to the coldest periods when the regional pipeline was most </w:t>
              </w:r>
              <w:proofErr w:type="spellStart"/>
              <w:r>
                <w:rPr>
                  <w:rFonts w:cs="Arial"/>
                </w:rPr>
                <w:t>contrained</w:t>
              </w:r>
              <w:proofErr w:type="spellEnd"/>
              <w:r>
                <w:rPr>
                  <w:rFonts w:cs="Arial"/>
                </w:rPr>
                <w:t xml:space="preserve">. </w:t>
              </w:r>
            </w:ins>
            <w:del w:id="11" w:author="David Ismay" w:date="2019-07-24T16:06:00Z">
              <w:r w:rsidRPr="008217CE" w:rsidDel="008217CE">
                <w:rPr>
                  <w:rFonts w:cs="Arial"/>
                </w:rPr>
                <w:delText>However, f</w:delText>
              </w:r>
            </w:del>
            <w:ins w:id="12" w:author="David Ismay" w:date="2019-07-24T16:06:00Z">
              <w:r>
                <w:rPr>
                  <w:rFonts w:cs="Arial"/>
                </w:rPr>
                <w:t>F</w:t>
              </w:r>
            </w:ins>
            <w:r w:rsidRPr="008217CE">
              <w:rPr>
                <w:rFonts w:cs="Arial"/>
              </w:rPr>
              <w:t xml:space="preserve">or relatively short periods during the cold spell, </w:t>
            </w:r>
            <w:ins w:id="13" w:author="David Ismay" w:date="2019-07-24T16:08:00Z">
              <w:r>
                <w:rPr>
                  <w:rFonts w:cs="Arial"/>
                </w:rPr>
                <w:t xml:space="preserve">which generally correlated with periods when the regional pipeline was least stressed, </w:t>
              </w:r>
            </w:ins>
            <w:r w:rsidRPr="008217CE">
              <w:rPr>
                <w:rFonts w:cs="Arial"/>
              </w:rPr>
              <w:t>the wind profile reduced to close to 0 MW.</w:t>
            </w:r>
            <w:r>
              <w:rPr>
                <w:rFonts w:cs="Arial"/>
              </w:rPr>
              <w:t>”</w:t>
            </w:r>
          </w:p>
          <w:p w14:paraId="16657651" w14:textId="77777777" w:rsidR="008217CE" w:rsidRDefault="008217CE" w:rsidP="005C4F09">
            <w:pPr>
              <w:jc w:val="left"/>
              <w:rPr>
                <w:rFonts w:cs="Arial"/>
              </w:rPr>
            </w:pPr>
          </w:p>
          <w:p w14:paraId="68F29F99" w14:textId="65E7AA70" w:rsidR="008217CE" w:rsidRPr="00C3244F" w:rsidRDefault="008217CE" w:rsidP="005C4F09">
            <w:pPr>
              <w:jc w:val="left"/>
              <w:rPr>
                <w:rFonts w:cs="Arial"/>
              </w:rPr>
            </w:pPr>
            <w:r>
              <w:rPr>
                <w:rFonts w:cs="Arial"/>
              </w:rPr>
              <w:lastRenderedPageBreak/>
              <w:t>See slide 9 in ISO-NE’s July 15 Chapter 3 presentation to FERC.</w:t>
            </w:r>
          </w:p>
        </w:tc>
        <w:tc>
          <w:tcPr>
            <w:tcW w:w="4284" w:type="dxa"/>
          </w:tcPr>
          <w:p w14:paraId="3EE1AA0B" w14:textId="77777777" w:rsidR="005C4F09" w:rsidRPr="00C3244F" w:rsidRDefault="005C4F09" w:rsidP="005C4F09">
            <w:pPr>
              <w:rPr>
                <w:rFonts w:cs="Arial"/>
              </w:rPr>
            </w:pPr>
          </w:p>
        </w:tc>
      </w:tr>
      <w:tr w:rsidR="005C4F09" w14:paraId="609FC12F" w14:textId="77777777" w:rsidTr="00C3244F">
        <w:tc>
          <w:tcPr>
            <w:tcW w:w="1327" w:type="dxa"/>
          </w:tcPr>
          <w:p w14:paraId="62C28587" w14:textId="53347120" w:rsidR="005C4F09" w:rsidRPr="00C3244F" w:rsidRDefault="008217CE" w:rsidP="005C4F09">
            <w:pPr>
              <w:rPr>
                <w:rFonts w:cs="Arial"/>
              </w:rPr>
            </w:pPr>
            <w:r>
              <w:rPr>
                <w:rFonts w:cs="Arial"/>
              </w:rPr>
              <w:t>p.128-9</w:t>
            </w:r>
          </w:p>
        </w:tc>
        <w:tc>
          <w:tcPr>
            <w:tcW w:w="1947" w:type="dxa"/>
          </w:tcPr>
          <w:p w14:paraId="5B89855A" w14:textId="132F3104" w:rsidR="005C4F09" w:rsidRPr="00C3244F" w:rsidRDefault="008217CE" w:rsidP="005C4F09">
            <w:pPr>
              <w:rPr>
                <w:rFonts w:cs="Arial"/>
              </w:rPr>
            </w:pPr>
            <w:r>
              <w:rPr>
                <w:rFonts w:cs="Arial"/>
              </w:rPr>
              <w:t>Sec. 7.7.2</w:t>
            </w:r>
          </w:p>
        </w:tc>
        <w:tc>
          <w:tcPr>
            <w:tcW w:w="2734" w:type="dxa"/>
          </w:tcPr>
          <w:p w14:paraId="45CDAA75" w14:textId="5EEB330E" w:rsidR="005C4F09" w:rsidRPr="00C3244F" w:rsidRDefault="005C4F09" w:rsidP="005C4F09">
            <w:pPr>
              <w:rPr>
                <w:rFonts w:cs="Arial"/>
              </w:rPr>
            </w:pPr>
            <w:r w:rsidRPr="0033436A">
              <w:rPr>
                <w:rFonts w:cs="Arial"/>
              </w:rPr>
              <w:t>Conservation Law Foundation</w:t>
            </w:r>
          </w:p>
        </w:tc>
        <w:tc>
          <w:tcPr>
            <w:tcW w:w="4198" w:type="dxa"/>
          </w:tcPr>
          <w:p w14:paraId="7E111F65" w14:textId="004F997B" w:rsidR="005C4F09" w:rsidRPr="00C3244F" w:rsidRDefault="000C56E2" w:rsidP="005C4F09">
            <w:pPr>
              <w:jc w:val="left"/>
              <w:rPr>
                <w:rFonts w:cs="Arial"/>
              </w:rPr>
            </w:pPr>
            <w:r>
              <w:rPr>
                <w:rFonts w:cs="Arial"/>
              </w:rPr>
              <w:t xml:space="preserve">Comment 22: </w:t>
            </w:r>
            <w:r w:rsidR="008217CE">
              <w:rPr>
                <w:rFonts w:cs="Arial"/>
              </w:rPr>
              <w:t>This section should at least mention that smoother, fuller, and more rapid construction and integration into the regional system of OSW</w:t>
            </w:r>
            <w:r>
              <w:rPr>
                <w:rFonts w:cs="Arial"/>
              </w:rPr>
              <w:t xml:space="preserve"> would materially contribute to creating the type of winter fuel and energy diversity ISO-NE is seeking.  Even if it isn’t a solution ISO-NE is actively pursing in Chap. 3 it should here be listed as a potential viable “market or other” solution. </w:t>
            </w:r>
          </w:p>
        </w:tc>
        <w:tc>
          <w:tcPr>
            <w:tcW w:w="4284" w:type="dxa"/>
          </w:tcPr>
          <w:p w14:paraId="71EE5E2C" w14:textId="77777777" w:rsidR="005C4F09" w:rsidRPr="00C3244F" w:rsidRDefault="005C4F09" w:rsidP="005C4F09">
            <w:pPr>
              <w:rPr>
                <w:rFonts w:cs="Arial"/>
              </w:rPr>
            </w:pPr>
          </w:p>
        </w:tc>
      </w:tr>
      <w:tr w:rsidR="005C4F09" w14:paraId="7F264429" w14:textId="77777777" w:rsidTr="00C3244F">
        <w:tc>
          <w:tcPr>
            <w:tcW w:w="1327" w:type="dxa"/>
          </w:tcPr>
          <w:p w14:paraId="6BC30402" w14:textId="75204D0C" w:rsidR="005C4F09" w:rsidRPr="00C3244F" w:rsidRDefault="000C56E2" w:rsidP="005C4F09">
            <w:pPr>
              <w:rPr>
                <w:rFonts w:cs="Arial"/>
              </w:rPr>
            </w:pPr>
            <w:r>
              <w:rPr>
                <w:rFonts w:cs="Arial"/>
              </w:rPr>
              <w:t>p.129-30</w:t>
            </w:r>
          </w:p>
        </w:tc>
        <w:tc>
          <w:tcPr>
            <w:tcW w:w="1947" w:type="dxa"/>
          </w:tcPr>
          <w:p w14:paraId="337DBC0F" w14:textId="63E3A749" w:rsidR="005C4F09" w:rsidRPr="00C3244F" w:rsidRDefault="000C56E2" w:rsidP="005C4F09">
            <w:pPr>
              <w:rPr>
                <w:rFonts w:cs="Arial"/>
              </w:rPr>
            </w:pPr>
            <w:r>
              <w:rPr>
                <w:rFonts w:cs="Arial"/>
              </w:rPr>
              <w:t>Sec. 7.8 Summary</w:t>
            </w:r>
          </w:p>
        </w:tc>
        <w:tc>
          <w:tcPr>
            <w:tcW w:w="2734" w:type="dxa"/>
          </w:tcPr>
          <w:p w14:paraId="79A464B0" w14:textId="00128B50" w:rsidR="005C4F09" w:rsidRPr="00C3244F" w:rsidRDefault="005C4F09" w:rsidP="005C4F09">
            <w:pPr>
              <w:rPr>
                <w:rFonts w:cs="Arial"/>
              </w:rPr>
            </w:pPr>
            <w:r w:rsidRPr="0033436A">
              <w:rPr>
                <w:rFonts w:cs="Arial"/>
              </w:rPr>
              <w:t>Conservation Law Foundation</w:t>
            </w:r>
          </w:p>
        </w:tc>
        <w:tc>
          <w:tcPr>
            <w:tcW w:w="4198" w:type="dxa"/>
          </w:tcPr>
          <w:p w14:paraId="68DD23BA" w14:textId="77777777" w:rsidR="005C4F09" w:rsidRDefault="000C56E2" w:rsidP="005C4F09">
            <w:pPr>
              <w:jc w:val="left"/>
              <w:rPr>
                <w:rFonts w:cs="Arial"/>
              </w:rPr>
            </w:pPr>
            <w:r>
              <w:rPr>
                <w:rFonts w:cs="Arial"/>
              </w:rPr>
              <w:t>Comment 23: Delete final paragraph beginning on p.129.</w:t>
            </w:r>
          </w:p>
          <w:p w14:paraId="3D0B58D4" w14:textId="77777777" w:rsidR="000C56E2" w:rsidRDefault="000C56E2" w:rsidP="005C4F09">
            <w:pPr>
              <w:jc w:val="left"/>
              <w:rPr>
                <w:rFonts w:cs="Arial"/>
              </w:rPr>
            </w:pPr>
          </w:p>
          <w:p w14:paraId="7FE752E4" w14:textId="77777777" w:rsidR="000C56E2" w:rsidRDefault="000C56E2" w:rsidP="005C4F09">
            <w:pPr>
              <w:jc w:val="left"/>
              <w:rPr>
                <w:rFonts w:cs="Arial"/>
              </w:rPr>
            </w:pPr>
            <w:r>
              <w:rPr>
                <w:rFonts w:cs="Arial"/>
              </w:rPr>
              <w:t>See CLF Comments 2, 3, 13 – 22 above.</w:t>
            </w:r>
          </w:p>
          <w:p w14:paraId="5DEA0395" w14:textId="77777777" w:rsidR="000C56E2" w:rsidRDefault="000C56E2" w:rsidP="005C4F09">
            <w:pPr>
              <w:jc w:val="left"/>
              <w:rPr>
                <w:rFonts w:cs="Arial"/>
              </w:rPr>
            </w:pPr>
          </w:p>
          <w:p w14:paraId="5E175C44" w14:textId="43C723D0" w:rsidR="000C56E2" w:rsidRDefault="000C56E2" w:rsidP="005C4F09">
            <w:pPr>
              <w:jc w:val="left"/>
              <w:rPr>
                <w:rFonts w:cs="Arial"/>
              </w:rPr>
            </w:pPr>
            <w:proofErr w:type="spellStart"/>
            <w:r>
              <w:rPr>
                <w:rFonts w:cs="Arial"/>
              </w:rPr>
              <w:t>VERs</w:t>
            </w:r>
            <w:proofErr w:type="spellEnd"/>
            <w:r>
              <w:rPr>
                <w:rFonts w:cs="Arial"/>
              </w:rPr>
              <w:t xml:space="preserve"> do not, for example “complicate [] fuel-availability” in the region – they add needed “fuel diversity” (because </w:t>
            </w:r>
            <w:proofErr w:type="spellStart"/>
            <w:r>
              <w:rPr>
                <w:rFonts w:cs="Arial"/>
              </w:rPr>
              <w:t>the</w:t>
            </w:r>
            <w:proofErr w:type="spellEnd"/>
            <w:r>
              <w:rPr>
                <w:rFonts w:cs="Arial"/>
              </w:rPr>
              <w:t xml:space="preserve"> don’t use scarce and expensive fossil fuels) to the region.</w:t>
            </w:r>
          </w:p>
          <w:p w14:paraId="254A559D" w14:textId="77777777" w:rsidR="000C56E2" w:rsidRDefault="000C56E2" w:rsidP="005C4F09">
            <w:pPr>
              <w:jc w:val="left"/>
              <w:rPr>
                <w:rFonts w:cs="Arial"/>
              </w:rPr>
            </w:pPr>
          </w:p>
          <w:p w14:paraId="32B79A97" w14:textId="7836372B" w:rsidR="000C56E2" w:rsidRPr="00C3244F" w:rsidRDefault="000C56E2" w:rsidP="005C4F09">
            <w:pPr>
              <w:jc w:val="left"/>
              <w:rPr>
                <w:rFonts w:cs="Arial"/>
              </w:rPr>
            </w:pPr>
            <w:r>
              <w:rPr>
                <w:rFonts w:cs="Arial"/>
              </w:rPr>
              <w:t xml:space="preserve">That the output of </w:t>
            </w:r>
            <w:proofErr w:type="spellStart"/>
            <w:r>
              <w:rPr>
                <w:rFonts w:cs="Arial"/>
              </w:rPr>
              <w:t>VERs</w:t>
            </w:r>
            <w:proofErr w:type="spellEnd"/>
            <w:r>
              <w:rPr>
                <w:rFonts w:cs="Arial"/>
              </w:rPr>
              <w:t xml:space="preserve"> “depends on the weather and time of day” is trivially obvious and also inapposite – load also “depends on the weather and the time of day” as does the availability of traditional generators which may not be able to rapidly start, have available fuel (due to time of day and weather variability in thermal loads) or which might be down for maintenance, planned or otherwise.  The final comment on OSW fails to make the obvious correlation in ISO’s data that during the 2017-18 cold-snap, OSW would have peaked when the region was most stressed and lulled when it was least stressed.</w:t>
            </w:r>
          </w:p>
        </w:tc>
        <w:tc>
          <w:tcPr>
            <w:tcW w:w="4284" w:type="dxa"/>
          </w:tcPr>
          <w:p w14:paraId="48B26700" w14:textId="77777777" w:rsidR="005C4F09" w:rsidRPr="00C3244F" w:rsidRDefault="005C4F09" w:rsidP="005C4F09">
            <w:pPr>
              <w:rPr>
                <w:rFonts w:cs="Arial"/>
              </w:rPr>
            </w:pPr>
          </w:p>
        </w:tc>
      </w:tr>
      <w:tr w:rsidR="005C4F09" w14:paraId="7C63D76C" w14:textId="77777777" w:rsidTr="00C3244F">
        <w:tc>
          <w:tcPr>
            <w:tcW w:w="1327" w:type="dxa"/>
          </w:tcPr>
          <w:p w14:paraId="7A11DEF0" w14:textId="1BFDE834" w:rsidR="005C4F09" w:rsidRPr="00C3244F" w:rsidRDefault="000C56E2" w:rsidP="005C4F09">
            <w:pPr>
              <w:rPr>
                <w:rFonts w:cs="Arial"/>
              </w:rPr>
            </w:pPr>
            <w:r>
              <w:rPr>
                <w:rFonts w:cs="Arial"/>
              </w:rPr>
              <w:t>p.130</w:t>
            </w:r>
          </w:p>
        </w:tc>
        <w:tc>
          <w:tcPr>
            <w:tcW w:w="1947" w:type="dxa"/>
          </w:tcPr>
          <w:p w14:paraId="1AA29BBE" w14:textId="60C71FE7" w:rsidR="005C4F09" w:rsidRPr="00C3244F" w:rsidRDefault="000C56E2" w:rsidP="005C4F09">
            <w:pPr>
              <w:rPr>
                <w:rFonts w:cs="Arial"/>
              </w:rPr>
            </w:pPr>
            <w:r>
              <w:rPr>
                <w:rFonts w:cs="Arial"/>
              </w:rPr>
              <w:t>Sec. 7.8</w:t>
            </w:r>
          </w:p>
        </w:tc>
        <w:tc>
          <w:tcPr>
            <w:tcW w:w="2734" w:type="dxa"/>
          </w:tcPr>
          <w:p w14:paraId="6B3D99EB" w14:textId="62772CC4" w:rsidR="005C4F09" w:rsidRPr="00C3244F" w:rsidRDefault="005C4F09" w:rsidP="005C4F09">
            <w:pPr>
              <w:rPr>
                <w:rFonts w:cs="Arial"/>
              </w:rPr>
            </w:pPr>
            <w:r w:rsidRPr="0033436A">
              <w:rPr>
                <w:rFonts w:cs="Arial"/>
              </w:rPr>
              <w:t>Conservation Law Foundation</w:t>
            </w:r>
          </w:p>
        </w:tc>
        <w:tc>
          <w:tcPr>
            <w:tcW w:w="4198" w:type="dxa"/>
          </w:tcPr>
          <w:p w14:paraId="3546BAAB" w14:textId="431D2F5D" w:rsidR="005C4F09" w:rsidRPr="00C3244F" w:rsidRDefault="000C56E2" w:rsidP="005C4F09">
            <w:pPr>
              <w:jc w:val="left"/>
              <w:rPr>
                <w:rFonts w:cs="Arial"/>
              </w:rPr>
            </w:pPr>
            <w:r>
              <w:rPr>
                <w:rFonts w:cs="Arial"/>
              </w:rPr>
              <w:t xml:space="preserve">Comment 24: Add to list of bullets listing ways in which energy-security could be improved: adding </w:t>
            </w:r>
            <w:proofErr w:type="spellStart"/>
            <w:r>
              <w:rPr>
                <w:rFonts w:cs="Arial"/>
              </w:rPr>
              <w:t>VERs</w:t>
            </w:r>
            <w:proofErr w:type="spellEnd"/>
            <w:r>
              <w:rPr>
                <w:rFonts w:cs="Arial"/>
              </w:rPr>
              <w:t>/OSW.</w:t>
            </w:r>
          </w:p>
        </w:tc>
        <w:tc>
          <w:tcPr>
            <w:tcW w:w="4284" w:type="dxa"/>
          </w:tcPr>
          <w:p w14:paraId="7573F3FB" w14:textId="77777777" w:rsidR="005C4F09" w:rsidRPr="00C3244F" w:rsidRDefault="005C4F09" w:rsidP="005C4F09">
            <w:pPr>
              <w:rPr>
                <w:rFonts w:cs="Arial"/>
              </w:rPr>
            </w:pPr>
          </w:p>
        </w:tc>
      </w:tr>
      <w:tr w:rsidR="005C4F09" w14:paraId="70FB485F" w14:textId="77777777" w:rsidTr="00C3244F">
        <w:tc>
          <w:tcPr>
            <w:tcW w:w="1327" w:type="dxa"/>
          </w:tcPr>
          <w:p w14:paraId="1D4C322A" w14:textId="7638538A" w:rsidR="005C4F09" w:rsidRPr="00C3244F" w:rsidRDefault="000C56E2" w:rsidP="005C4F09">
            <w:pPr>
              <w:rPr>
                <w:rFonts w:cs="Arial"/>
              </w:rPr>
            </w:pPr>
            <w:r>
              <w:rPr>
                <w:rFonts w:cs="Arial"/>
              </w:rPr>
              <w:t>p.143-44</w:t>
            </w:r>
          </w:p>
        </w:tc>
        <w:tc>
          <w:tcPr>
            <w:tcW w:w="1947" w:type="dxa"/>
          </w:tcPr>
          <w:p w14:paraId="0F2D2657" w14:textId="17FA17C2" w:rsidR="005C4F09" w:rsidRPr="00C3244F" w:rsidRDefault="000C56E2" w:rsidP="005C4F09">
            <w:pPr>
              <w:rPr>
                <w:rFonts w:cs="Arial"/>
              </w:rPr>
            </w:pPr>
            <w:r>
              <w:rPr>
                <w:rFonts w:cs="Arial"/>
              </w:rPr>
              <w:t>Sec. 8.2.2</w:t>
            </w:r>
          </w:p>
        </w:tc>
        <w:tc>
          <w:tcPr>
            <w:tcW w:w="2734" w:type="dxa"/>
          </w:tcPr>
          <w:p w14:paraId="52248A1B" w14:textId="10FD3798" w:rsidR="005C4F09" w:rsidRPr="00C3244F" w:rsidRDefault="005C4F09" w:rsidP="005C4F09">
            <w:pPr>
              <w:rPr>
                <w:rFonts w:cs="Arial"/>
              </w:rPr>
            </w:pPr>
            <w:r w:rsidRPr="0033436A">
              <w:rPr>
                <w:rFonts w:cs="Arial"/>
              </w:rPr>
              <w:t>Conservation Law Foundation</w:t>
            </w:r>
          </w:p>
        </w:tc>
        <w:tc>
          <w:tcPr>
            <w:tcW w:w="4198" w:type="dxa"/>
          </w:tcPr>
          <w:p w14:paraId="5ED317FB" w14:textId="541627E0" w:rsidR="005C4F09" w:rsidRPr="00C3244F" w:rsidRDefault="000C56E2" w:rsidP="005C4F09">
            <w:pPr>
              <w:jc w:val="left"/>
              <w:rPr>
                <w:rFonts w:cs="Arial"/>
              </w:rPr>
            </w:pPr>
            <w:r>
              <w:rPr>
                <w:rFonts w:cs="Arial"/>
              </w:rPr>
              <w:t xml:space="preserve">Comment 25: </w:t>
            </w:r>
            <w:r w:rsidR="00923995">
              <w:rPr>
                <w:rFonts w:cs="Arial"/>
              </w:rPr>
              <w:t>S</w:t>
            </w:r>
            <w:r>
              <w:rPr>
                <w:rFonts w:cs="Arial"/>
              </w:rPr>
              <w:t>ee CLF Comment 11 above.</w:t>
            </w:r>
          </w:p>
        </w:tc>
        <w:tc>
          <w:tcPr>
            <w:tcW w:w="4284" w:type="dxa"/>
          </w:tcPr>
          <w:p w14:paraId="634BE0C8" w14:textId="77777777" w:rsidR="005C4F09" w:rsidRPr="00C3244F" w:rsidRDefault="005C4F09" w:rsidP="005C4F09">
            <w:pPr>
              <w:rPr>
                <w:rFonts w:cs="Arial"/>
              </w:rPr>
            </w:pPr>
          </w:p>
        </w:tc>
      </w:tr>
      <w:tr w:rsidR="005C4F09" w14:paraId="1FDCBC95" w14:textId="77777777" w:rsidTr="00C3244F">
        <w:tc>
          <w:tcPr>
            <w:tcW w:w="1327" w:type="dxa"/>
          </w:tcPr>
          <w:p w14:paraId="73145E0B" w14:textId="049519BE" w:rsidR="005C4F09" w:rsidRPr="00C3244F" w:rsidRDefault="00923995" w:rsidP="005C4F09">
            <w:pPr>
              <w:rPr>
                <w:rFonts w:cs="Arial"/>
              </w:rPr>
            </w:pPr>
            <w:r>
              <w:rPr>
                <w:rFonts w:cs="Arial"/>
              </w:rPr>
              <w:lastRenderedPageBreak/>
              <w:t>pp.165-69</w:t>
            </w:r>
          </w:p>
        </w:tc>
        <w:tc>
          <w:tcPr>
            <w:tcW w:w="1947" w:type="dxa"/>
          </w:tcPr>
          <w:p w14:paraId="6F68BDCF" w14:textId="60B339AE" w:rsidR="005C4F09" w:rsidRPr="00C3244F" w:rsidRDefault="00923995" w:rsidP="005C4F09">
            <w:pPr>
              <w:rPr>
                <w:rFonts w:cs="Arial"/>
              </w:rPr>
            </w:pPr>
            <w:r>
              <w:rPr>
                <w:rFonts w:cs="Arial"/>
              </w:rPr>
              <w:t>Sec. 9.6</w:t>
            </w:r>
          </w:p>
        </w:tc>
        <w:tc>
          <w:tcPr>
            <w:tcW w:w="2734" w:type="dxa"/>
          </w:tcPr>
          <w:p w14:paraId="2046AB1B" w14:textId="5D4A81E8" w:rsidR="005C4F09" w:rsidRPr="00C3244F" w:rsidRDefault="005C4F09" w:rsidP="005C4F09">
            <w:pPr>
              <w:rPr>
                <w:rFonts w:cs="Arial"/>
              </w:rPr>
            </w:pPr>
            <w:r w:rsidRPr="0033436A">
              <w:rPr>
                <w:rFonts w:cs="Arial"/>
              </w:rPr>
              <w:t>Conservation Law Foundation</w:t>
            </w:r>
          </w:p>
        </w:tc>
        <w:tc>
          <w:tcPr>
            <w:tcW w:w="4198" w:type="dxa"/>
          </w:tcPr>
          <w:p w14:paraId="12810962" w14:textId="77777777" w:rsidR="005C4F09" w:rsidRDefault="00923995" w:rsidP="005C4F09">
            <w:pPr>
              <w:jc w:val="left"/>
              <w:rPr>
                <w:rFonts w:cs="Arial"/>
              </w:rPr>
            </w:pPr>
            <w:r>
              <w:rPr>
                <w:rFonts w:cs="Arial"/>
              </w:rPr>
              <w:t xml:space="preserve">Comment 26: See CLF Comment 8 above – this section similarly lists things that ISO has done in the past to address past needs rather than future </w:t>
            </w:r>
            <w:r>
              <w:rPr>
                <w:rFonts w:cs="Arial"/>
              </w:rPr>
              <w:t>system needs, and plans for meeting those needs, for 2019 through 2028</w:t>
            </w:r>
            <w:r>
              <w:rPr>
                <w:rFonts w:cs="Arial"/>
              </w:rPr>
              <w:t>.</w:t>
            </w:r>
            <w:r>
              <w:rPr>
                <w:rFonts w:cs="Arial"/>
              </w:rPr>
              <w:t>”</w:t>
            </w:r>
          </w:p>
          <w:p w14:paraId="0884239A" w14:textId="77777777" w:rsidR="00923995" w:rsidRDefault="00923995" w:rsidP="005C4F09">
            <w:pPr>
              <w:jc w:val="left"/>
              <w:rPr>
                <w:rFonts w:cs="Arial"/>
              </w:rPr>
            </w:pPr>
          </w:p>
          <w:p w14:paraId="521EFCDB" w14:textId="0967E9E2" w:rsidR="00923995" w:rsidRPr="00C3244F" w:rsidRDefault="00923995" w:rsidP="005C4F09">
            <w:pPr>
              <w:jc w:val="left"/>
              <w:rPr>
                <w:rFonts w:cs="Arial"/>
              </w:rPr>
            </w:pPr>
            <w:r>
              <w:rPr>
                <w:rFonts w:cs="Arial"/>
              </w:rPr>
              <w:t xml:space="preserve">The </w:t>
            </w:r>
            <w:proofErr w:type="spellStart"/>
            <w:r>
              <w:rPr>
                <w:rFonts w:cs="Arial"/>
              </w:rPr>
              <w:t>RSP</w:t>
            </w:r>
            <w:proofErr w:type="spellEnd"/>
            <w:r>
              <w:rPr>
                <w:rFonts w:cs="Arial"/>
              </w:rPr>
              <w:t xml:space="preserve"> intimates in several places that a range of challenges exist re: </w:t>
            </w:r>
            <w:proofErr w:type="spellStart"/>
            <w:r>
              <w:rPr>
                <w:rFonts w:cs="Arial"/>
              </w:rPr>
              <w:t>VERs</w:t>
            </w:r>
            <w:proofErr w:type="spellEnd"/>
            <w:r>
              <w:rPr>
                <w:rFonts w:cs="Arial"/>
              </w:rPr>
              <w:t xml:space="preserve"> and inverter-based generation but here presents only past accomplishments, instead of a credible engineering plan to address known future issues and challenges.</w:t>
            </w:r>
          </w:p>
        </w:tc>
        <w:tc>
          <w:tcPr>
            <w:tcW w:w="4284" w:type="dxa"/>
          </w:tcPr>
          <w:p w14:paraId="09D7336E" w14:textId="77777777" w:rsidR="005C4F09" w:rsidRPr="00C3244F" w:rsidRDefault="005C4F09" w:rsidP="005C4F09">
            <w:pPr>
              <w:rPr>
                <w:rFonts w:cs="Arial"/>
              </w:rPr>
            </w:pPr>
          </w:p>
        </w:tc>
      </w:tr>
      <w:tr w:rsidR="005C4F09" w14:paraId="03041FF2" w14:textId="77777777" w:rsidTr="00C3244F">
        <w:tc>
          <w:tcPr>
            <w:tcW w:w="1327" w:type="dxa"/>
          </w:tcPr>
          <w:p w14:paraId="723B6DC0" w14:textId="7E6623E4" w:rsidR="005C4F09" w:rsidRPr="00C3244F" w:rsidRDefault="00923995" w:rsidP="005C4F09">
            <w:pPr>
              <w:rPr>
                <w:rFonts w:cs="Arial"/>
              </w:rPr>
            </w:pPr>
            <w:r>
              <w:rPr>
                <w:rFonts w:cs="Arial"/>
              </w:rPr>
              <w:t>p.178-80</w:t>
            </w:r>
          </w:p>
        </w:tc>
        <w:tc>
          <w:tcPr>
            <w:tcW w:w="1947" w:type="dxa"/>
          </w:tcPr>
          <w:p w14:paraId="6CEE65D8" w14:textId="0FD489C3" w:rsidR="005C4F09" w:rsidRPr="00C3244F" w:rsidRDefault="00923995" w:rsidP="005C4F09">
            <w:pPr>
              <w:rPr>
                <w:rFonts w:cs="Arial"/>
              </w:rPr>
            </w:pPr>
            <w:r>
              <w:rPr>
                <w:rFonts w:cs="Arial"/>
              </w:rPr>
              <w:t>Sec. 11</w:t>
            </w:r>
          </w:p>
        </w:tc>
        <w:tc>
          <w:tcPr>
            <w:tcW w:w="2734" w:type="dxa"/>
          </w:tcPr>
          <w:p w14:paraId="10C5FC7E" w14:textId="0E668A42" w:rsidR="005C4F09" w:rsidRPr="00C3244F" w:rsidRDefault="005C4F09" w:rsidP="005C4F09">
            <w:pPr>
              <w:rPr>
                <w:rFonts w:cs="Arial"/>
              </w:rPr>
            </w:pPr>
            <w:r w:rsidRPr="0033436A">
              <w:rPr>
                <w:rFonts w:cs="Arial"/>
              </w:rPr>
              <w:t>Conservation Law Foundation</w:t>
            </w:r>
          </w:p>
        </w:tc>
        <w:tc>
          <w:tcPr>
            <w:tcW w:w="4198" w:type="dxa"/>
          </w:tcPr>
          <w:p w14:paraId="16742C57" w14:textId="3A5CB2B4" w:rsidR="005C4F09" w:rsidRPr="00C3244F" w:rsidRDefault="00923995" w:rsidP="005C4F09">
            <w:pPr>
              <w:jc w:val="left"/>
              <w:rPr>
                <w:rFonts w:cs="Arial"/>
              </w:rPr>
            </w:pPr>
            <w:r>
              <w:rPr>
                <w:rFonts w:cs="Arial"/>
              </w:rPr>
              <w:t>Comment 27: Revise to incorporate all above comments.</w:t>
            </w:r>
          </w:p>
        </w:tc>
        <w:tc>
          <w:tcPr>
            <w:tcW w:w="4284" w:type="dxa"/>
          </w:tcPr>
          <w:p w14:paraId="01D5D2C9" w14:textId="77777777" w:rsidR="005C4F09" w:rsidRPr="00C3244F" w:rsidRDefault="005C4F09" w:rsidP="005C4F09">
            <w:pPr>
              <w:rPr>
                <w:rFonts w:cs="Arial"/>
              </w:rPr>
            </w:pPr>
          </w:p>
        </w:tc>
      </w:tr>
      <w:tr w:rsidR="005C4F09" w14:paraId="77F07188" w14:textId="77777777" w:rsidTr="00C3244F">
        <w:tc>
          <w:tcPr>
            <w:tcW w:w="1327" w:type="dxa"/>
          </w:tcPr>
          <w:p w14:paraId="504A3FDC" w14:textId="77777777" w:rsidR="005C4F09" w:rsidRPr="00C3244F" w:rsidRDefault="005C4F09" w:rsidP="005C4F09">
            <w:pPr>
              <w:rPr>
                <w:rFonts w:cs="Arial"/>
              </w:rPr>
            </w:pPr>
          </w:p>
        </w:tc>
        <w:tc>
          <w:tcPr>
            <w:tcW w:w="1947" w:type="dxa"/>
          </w:tcPr>
          <w:p w14:paraId="4B80CD8F" w14:textId="77777777" w:rsidR="005C4F09" w:rsidRPr="00C3244F" w:rsidRDefault="005C4F09" w:rsidP="005C4F09">
            <w:pPr>
              <w:rPr>
                <w:rFonts w:cs="Arial"/>
              </w:rPr>
            </w:pPr>
          </w:p>
        </w:tc>
        <w:tc>
          <w:tcPr>
            <w:tcW w:w="2734" w:type="dxa"/>
          </w:tcPr>
          <w:p w14:paraId="275AB5B3" w14:textId="11407CA2" w:rsidR="005C4F09" w:rsidRPr="00C3244F" w:rsidRDefault="005C4F09" w:rsidP="005C4F09">
            <w:pPr>
              <w:rPr>
                <w:rFonts w:cs="Arial"/>
              </w:rPr>
            </w:pPr>
            <w:bookmarkStart w:id="14" w:name="_GoBack"/>
            <w:bookmarkEnd w:id="14"/>
          </w:p>
        </w:tc>
        <w:tc>
          <w:tcPr>
            <w:tcW w:w="4198" w:type="dxa"/>
          </w:tcPr>
          <w:p w14:paraId="5DF96A32" w14:textId="77777777" w:rsidR="005C4F09" w:rsidRPr="00C3244F" w:rsidRDefault="005C4F09" w:rsidP="005C4F09">
            <w:pPr>
              <w:jc w:val="left"/>
              <w:rPr>
                <w:rFonts w:cs="Arial"/>
              </w:rPr>
            </w:pPr>
          </w:p>
        </w:tc>
        <w:tc>
          <w:tcPr>
            <w:tcW w:w="4284" w:type="dxa"/>
          </w:tcPr>
          <w:p w14:paraId="446BD5A8" w14:textId="77777777" w:rsidR="005C4F09" w:rsidRPr="00C3244F" w:rsidRDefault="005C4F09" w:rsidP="005C4F09">
            <w:pPr>
              <w:rPr>
                <w:rFonts w:cs="Arial"/>
              </w:rPr>
            </w:pPr>
          </w:p>
        </w:tc>
      </w:tr>
      <w:tr w:rsidR="005C4F09" w14:paraId="6DA30850" w14:textId="77777777" w:rsidTr="00C3244F">
        <w:tc>
          <w:tcPr>
            <w:tcW w:w="1327" w:type="dxa"/>
          </w:tcPr>
          <w:p w14:paraId="5E407700" w14:textId="77777777" w:rsidR="005C4F09" w:rsidRPr="00C3244F" w:rsidRDefault="005C4F09" w:rsidP="005C4F09">
            <w:pPr>
              <w:rPr>
                <w:rFonts w:cs="Arial"/>
              </w:rPr>
            </w:pPr>
          </w:p>
        </w:tc>
        <w:tc>
          <w:tcPr>
            <w:tcW w:w="1947" w:type="dxa"/>
          </w:tcPr>
          <w:p w14:paraId="6A2219EF" w14:textId="77777777" w:rsidR="005C4F09" w:rsidRPr="00C3244F" w:rsidRDefault="005C4F09" w:rsidP="005C4F09">
            <w:pPr>
              <w:rPr>
                <w:rFonts w:cs="Arial"/>
              </w:rPr>
            </w:pPr>
          </w:p>
        </w:tc>
        <w:tc>
          <w:tcPr>
            <w:tcW w:w="2734" w:type="dxa"/>
          </w:tcPr>
          <w:p w14:paraId="3949C4FC" w14:textId="71FA1323" w:rsidR="005C4F09" w:rsidRPr="00C3244F" w:rsidRDefault="005C4F09" w:rsidP="005C4F09">
            <w:pPr>
              <w:rPr>
                <w:rFonts w:cs="Arial"/>
              </w:rPr>
            </w:pPr>
          </w:p>
        </w:tc>
        <w:tc>
          <w:tcPr>
            <w:tcW w:w="4198" w:type="dxa"/>
          </w:tcPr>
          <w:p w14:paraId="5E16C53F" w14:textId="77777777" w:rsidR="005C4F09" w:rsidRPr="00C3244F" w:rsidRDefault="005C4F09" w:rsidP="005C4F09">
            <w:pPr>
              <w:jc w:val="left"/>
              <w:rPr>
                <w:rFonts w:cs="Arial"/>
              </w:rPr>
            </w:pPr>
          </w:p>
        </w:tc>
        <w:tc>
          <w:tcPr>
            <w:tcW w:w="4284" w:type="dxa"/>
          </w:tcPr>
          <w:p w14:paraId="2A99E997" w14:textId="77777777" w:rsidR="005C4F09" w:rsidRPr="00C3244F" w:rsidRDefault="005C4F09" w:rsidP="005C4F09">
            <w:pPr>
              <w:rPr>
                <w:rFonts w:cs="Arial"/>
              </w:rPr>
            </w:pPr>
          </w:p>
        </w:tc>
      </w:tr>
      <w:tr w:rsidR="005C4F09" w14:paraId="45F33F2D" w14:textId="77777777" w:rsidTr="00C3244F">
        <w:tc>
          <w:tcPr>
            <w:tcW w:w="1327" w:type="dxa"/>
          </w:tcPr>
          <w:p w14:paraId="2282E9B0" w14:textId="77777777" w:rsidR="005C4F09" w:rsidRPr="00C3244F" w:rsidRDefault="005C4F09" w:rsidP="005C4F09">
            <w:pPr>
              <w:rPr>
                <w:rFonts w:cs="Arial"/>
              </w:rPr>
            </w:pPr>
          </w:p>
        </w:tc>
        <w:tc>
          <w:tcPr>
            <w:tcW w:w="1947" w:type="dxa"/>
          </w:tcPr>
          <w:p w14:paraId="134BCBE6" w14:textId="77777777" w:rsidR="005C4F09" w:rsidRPr="00C3244F" w:rsidRDefault="005C4F09" w:rsidP="005C4F09">
            <w:pPr>
              <w:rPr>
                <w:rFonts w:cs="Arial"/>
              </w:rPr>
            </w:pPr>
          </w:p>
        </w:tc>
        <w:tc>
          <w:tcPr>
            <w:tcW w:w="2734" w:type="dxa"/>
          </w:tcPr>
          <w:p w14:paraId="5DD9EA8E" w14:textId="21BD2013" w:rsidR="005C4F09" w:rsidRPr="00C3244F" w:rsidRDefault="005C4F09" w:rsidP="005C4F09">
            <w:pPr>
              <w:rPr>
                <w:rFonts w:cs="Arial"/>
              </w:rPr>
            </w:pPr>
          </w:p>
        </w:tc>
        <w:tc>
          <w:tcPr>
            <w:tcW w:w="4198" w:type="dxa"/>
          </w:tcPr>
          <w:p w14:paraId="0C0825AD" w14:textId="77777777" w:rsidR="005C4F09" w:rsidRPr="00C3244F" w:rsidRDefault="005C4F09" w:rsidP="005C4F09">
            <w:pPr>
              <w:jc w:val="left"/>
              <w:rPr>
                <w:rFonts w:cs="Arial"/>
              </w:rPr>
            </w:pPr>
          </w:p>
        </w:tc>
        <w:tc>
          <w:tcPr>
            <w:tcW w:w="4284" w:type="dxa"/>
          </w:tcPr>
          <w:p w14:paraId="2F9A1A64" w14:textId="77777777" w:rsidR="005C4F09" w:rsidRPr="00C3244F" w:rsidRDefault="005C4F09" w:rsidP="005C4F09">
            <w:pPr>
              <w:rPr>
                <w:rFonts w:cs="Arial"/>
              </w:rPr>
            </w:pPr>
          </w:p>
        </w:tc>
      </w:tr>
      <w:tr w:rsidR="005C4F09" w14:paraId="3BD4F1E9" w14:textId="77777777" w:rsidTr="00C3244F">
        <w:tc>
          <w:tcPr>
            <w:tcW w:w="1327" w:type="dxa"/>
          </w:tcPr>
          <w:p w14:paraId="1FCB7AD0" w14:textId="77777777" w:rsidR="005C4F09" w:rsidRDefault="005C4F09" w:rsidP="005C4F09"/>
        </w:tc>
        <w:tc>
          <w:tcPr>
            <w:tcW w:w="1947" w:type="dxa"/>
          </w:tcPr>
          <w:p w14:paraId="5C3352C1" w14:textId="77777777" w:rsidR="005C4F09" w:rsidRDefault="005C4F09" w:rsidP="005C4F09"/>
        </w:tc>
        <w:tc>
          <w:tcPr>
            <w:tcW w:w="2734" w:type="dxa"/>
          </w:tcPr>
          <w:p w14:paraId="37FAA41C" w14:textId="77777777" w:rsidR="005C4F09" w:rsidRDefault="005C4F09" w:rsidP="005C4F09"/>
        </w:tc>
        <w:tc>
          <w:tcPr>
            <w:tcW w:w="4198" w:type="dxa"/>
          </w:tcPr>
          <w:p w14:paraId="25769287" w14:textId="77777777" w:rsidR="005C4F09" w:rsidRDefault="005C4F09" w:rsidP="005C4F09">
            <w:pPr>
              <w:jc w:val="left"/>
            </w:pPr>
          </w:p>
        </w:tc>
        <w:tc>
          <w:tcPr>
            <w:tcW w:w="4284" w:type="dxa"/>
          </w:tcPr>
          <w:p w14:paraId="50DFFC0A" w14:textId="77777777" w:rsidR="005C4F09" w:rsidRDefault="005C4F09" w:rsidP="005C4F09"/>
        </w:tc>
      </w:tr>
      <w:tr w:rsidR="005C4F09" w14:paraId="74ADAAE7" w14:textId="77777777" w:rsidTr="00C3244F">
        <w:tc>
          <w:tcPr>
            <w:tcW w:w="1327" w:type="dxa"/>
          </w:tcPr>
          <w:p w14:paraId="73514F28" w14:textId="77777777" w:rsidR="005C4F09" w:rsidRDefault="005C4F09" w:rsidP="005C4F09"/>
        </w:tc>
        <w:tc>
          <w:tcPr>
            <w:tcW w:w="1947" w:type="dxa"/>
          </w:tcPr>
          <w:p w14:paraId="1156B7BB" w14:textId="77777777" w:rsidR="005C4F09" w:rsidRDefault="005C4F09" w:rsidP="005C4F09"/>
        </w:tc>
        <w:tc>
          <w:tcPr>
            <w:tcW w:w="2734" w:type="dxa"/>
          </w:tcPr>
          <w:p w14:paraId="46D340B3" w14:textId="77777777" w:rsidR="005C4F09" w:rsidRDefault="005C4F09" w:rsidP="005C4F09"/>
        </w:tc>
        <w:tc>
          <w:tcPr>
            <w:tcW w:w="4198" w:type="dxa"/>
          </w:tcPr>
          <w:p w14:paraId="3165DC9C" w14:textId="77777777" w:rsidR="005C4F09" w:rsidRDefault="005C4F09" w:rsidP="005C4F09">
            <w:pPr>
              <w:jc w:val="left"/>
            </w:pPr>
          </w:p>
        </w:tc>
        <w:tc>
          <w:tcPr>
            <w:tcW w:w="4284" w:type="dxa"/>
          </w:tcPr>
          <w:p w14:paraId="2BCD0E63" w14:textId="77777777" w:rsidR="005C4F09" w:rsidRDefault="005C4F09" w:rsidP="005C4F09"/>
        </w:tc>
      </w:tr>
    </w:tbl>
    <w:p w14:paraId="22B49C13" w14:textId="77777777" w:rsidR="00FA31BD" w:rsidRDefault="00FA31BD"/>
    <w:sectPr w:rsidR="00FA31BD" w:rsidSect="00C3244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ueHaasGroteskText Std">
    <w:altName w:val="NeueHaasGroteskText St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ED58E2"/>
    <w:multiLevelType w:val="hybridMultilevel"/>
    <w:tmpl w:val="310E4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Ismay">
    <w15:presenceInfo w15:providerId="AD" w15:userId="S::dismay@clf.org::9bc74996-da63-4da4-bb1d-0e572468dc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44F"/>
    <w:rsid w:val="000A5CCD"/>
    <w:rsid w:val="000C56E2"/>
    <w:rsid w:val="000E5B62"/>
    <w:rsid w:val="000F465C"/>
    <w:rsid w:val="001265AB"/>
    <w:rsid w:val="001B0A18"/>
    <w:rsid w:val="00292430"/>
    <w:rsid w:val="00436F35"/>
    <w:rsid w:val="005C4F09"/>
    <w:rsid w:val="006270F7"/>
    <w:rsid w:val="006C7685"/>
    <w:rsid w:val="00792924"/>
    <w:rsid w:val="007D5A11"/>
    <w:rsid w:val="008217CE"/>
    <w:rsid w:val="00923995"/>
    <w:rsid w:val="009844A4"/>
    <w:rsid w:val="00996CC8"/>
    <w:rsid w:val="00C3244F"/>
    <w:rsid w:val="00CE2E11"/>
    <w:rsid w:val="00D54ECA"/>
    <w:rsid w:val="00E51D31"/>
    <w:rsid w:val="00FA31BD"/>
    <w:rsid w:val="00FE3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50D17"/>
  <w15:chartTrackingRefBased/>
  <w15:docId w15:val="{8775E9A3-3D4A-45E6-A225-9857A18D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44F"/>
    <w:pPr>
      <w:jc w:val="both"/>
    </w:pPr>
    <w:rPr>
      <w:rFonts w:ascii="Arial" w:eastAsia="Times New Roman" w:hAnsi="Arial" w:cs="Times New Roman"/>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2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244F"/>
    <w:pPr>
      <w:ind w:left="720"/>
      <w:contextualSpacing/>
    </w:pPr>
  </w:style>
  <w:style w:type="character" w:styleId="Hyperlink">
    <w:name w:val="Hyperlink"/>
    <w:basedOn w:val="DefaultParagraphFont"/>
    <w:uiPriority w:val="99"/>
    <w:unhideWhenUsed/>
    <w:rsid w:val="00E51D31"/>
    <w:rPr>
      <w:color w:val="0563C1" w:themeColor="hyperlink"/>
      <w:u w:val="single"/>
    </w:rPr>
  </w:style>
  <w:style w:type="character" w:styleId="UnresolvedMention">
    <w:name w:val="Unresolved Mention"/>
    <w:basedOn w:val="DefaultParagraphFont"/>
    <w:uiPriority w:val="99"/>
    <w:semiHidden/>
    <w:unhideWhenUsed/>
    <w:rsid w:val="00E51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iso.com/Documents/MoreThanSmartReport-CoordinatingTransmission_DistributionGridOperations.pdf" TargetMode="External"/><Relationship Id="rId5" Type="http://schemas.openxmlformats.org/officeDocument/2006/relationships/hyperlink" Target="http://www.caiso.com/participate/Pages/DistributedEnergyResourceProvider/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10</Pages>
  <Words>2295</Words>
  <Characters>13083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Ismay</dc:creator>
  <cp:keywords/>
  <dc:description/>
  <cp:lastModifiedBy>David Ismay</cp:lastModifiedBy>
  <cp:revision>7</cp:revision>
  <dcterms:created xsi:type="dcterms:W3CDTF">2019-07-24T15:28:00Z</dcterms:created>
  <dcterms:modified xsi:type="dcterms:W3CDTF">2019-07-24T20:29:00Z</dcterms:modified>
</cp:coreProperties>
</file>